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B4E77" w14:textId="77777777" w:rsidR="00C615CB" w:rsidRDefault="00C615CB" w:rsidP="00C615CB">
      <w:pPr>
        <w:pStyle w:val="Bojan1"/>
        <w:ind w:left="0" w:firstLine="0"/>
        <w:rPr>
          <w:rFonts w:ascii="Arial" w:hAnsi="Arial" w:cs="Arial"/>
        </w:rPr>
      </w:pPr>
      <w:bookmarkStart w:id="1" w:name="_Toc96690960"/>
      <w:bookmarkStart w:id="2" w:name="_Toc25048440"/>
      <w:bookmarkStart w:id="3" w:name="_Toc2777881"/>
      <w:bookmarkStart w:id="4" w:name="_Toc152246825"/>
    </w:p>
    <w:p w14:paraId="2624F616" w14:textId="77777777" w:rsidR="00E35BC1" w:rsidRDefault="0047048A" w:rsidP="00E35BC1">
      <w:pPr>
        <w:pStyle w:val="KLstrosek2"/>
        <w:numPr>
          <w:ilvl w:val="0"/>
          <w:numId w:val="0"/>
        </w:numPr>
        <w:ind w:left="360" w:hanging="360"/>
        <w:rPr>
          <w:rFonts w:ascii="Arial" w:hAnsi="Arial" w:cs="Arial"/>
        </w:rPr>
      </w:pPr>
      <w:bookmarkStart w:id="5" w:name="_Toc96690963"/>
      <w:bookmarkStart w:id="6" w:name="_Toc152246827"/>
      <w:bookmarkEnd w:id="1"/>
      <w:bookmarkEnd w:id="2"/>
      <w:bookmarkEnd w:id="3"/>
      <w:bookmarkEnd w:id="4"/>
      <w:r w:rsidRPr="00546128">
        <w:rPr>
          <w:rFonts w:ascii="Arial" w:hAnsi="Arial" w:cs="Arial"/>
        </w:rPr>
        <w:t>KONTROLN</w:t>
      </w:r>
      <w:r w:rsidR="00E35BC1">
        <w:rPr>
          <w:rFonts w:ascii="Arial" w:hAnsi="Arial" w:cs="Arial"/>
        </w:rPr>
        <w:t>I</w:t>
      </w:r>
      <w:r w:rsidRPr="00546128">
        <w:rPr>
          <w:rFonts w:ascii="Arial" w:hAnsi="Arial" w:cs="Arial"/>
        </w:rPr>
        <w:t xml:space="preserve"> LIST ZA IZVEDBO JAVNEGA NAROČILA </w:t>
      </w:r>
    </w:p>
    <w:p w14:paraId="2DAF5277" w14:textId="5C077BCB" w:rsidR="0047048A" w:rsidRPr="00546128" w:rsidRDefault="0047048A" w:rsidP="00E35BC1">
      <w:pPr>
        <w:pStyle w:val="KLstrosek2"/>
        <w:numPr>
          <w:ilvl w:val="0"/>
          <w:numId w:val="0"/>
        </w:numPr>
        <w:ind w:left="360" w:hanging="360"/>
        <w:rPr>
          <w:rFonts w:ascii="Arial" w:hAnsi="Arial" w:cs="Arial"/>
        </w:rPr>
      </w:pPr>
      <w:r w:rsidRPr="00546128">
        <w:rPr>
          <w:rFonts w:ascii="Arial" w:hAnsi="Arial" w:cs="Arial"/>
        </w:rPr>
        <w:t>PO POSTOPKU NAROČILA MALE VREDNOSTI – ZJN-3</w:t>
      </w:r>
      <w:bookmarkEnd w:id="5"/>
      <w:bookmarkEnd w:id="6"/>
    </w:p>
    <w:p w14:paraId="39FB7C38" w14:textId="77777777" w:rsidR="0047048A" w:rsidRPr="00546128" w:rsidRDefault="0047048A" w:rsidP="00546128"/>
    <w:p w14:paraId="7FD933C7" w14:textId="4EDB183E" w:rsidR="0047048A" w:rsidRPr="002C5414" w:rsidRDefault="0047048A" w:rsidP="0047048A">
      <w:pPr>
        <w:ind w:right="-142"/>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AA4456A" w14:textId="77777777" w:rsidR="0047048A" w:rsidRPr="002C5414" w:rsidRDefault="0047048A" w:rsidP="0047048A">
      <w:pPr>
        <w:ind w:right="-142"/>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1B07D18C" w14:textId="77777777" w:rsidR="0047048A" w:rsidRPr="002C5414" w:rsidRDefault="0047048A" w:rsidP="0047048A">
      <w:pPr>
        <w:ind w:right="-142"/>
        <w:rPr>
          <w:rFonts w:ascii="Arial" w:hAnsi="Arial" w:cs="Arial"/>
        </w:rPr>
      </w:pPr>
    </w:p>
    <w:p w14:paraId="15FE99C4" w14:textId="77777777" w:rsidR="0047048A" w:rsidRPr="002C5414" w:rsidRDefault="0047048A" w:rsidP="0047048A">
      <w:pPr>
        <w:ind w:right="-142"/>
        <w:jc w:val="center"/>
        <w:rPr>
          <w:rFonts w:ascii="Arial" w:hAnsi="Arial" w:cs="Arial"/>
          <w:b/>
          <w:bCs/>
        </w:rPr>
      </w:pPr>
      <w:r w:rsidRPr="002C5414">
        <w:rPr>
          <w:rFonts w:ascii="Arial" w:hAnsi="Arial" w:cs="Arial"/>
          <w:b/>
          <w:bCs/>
        </w:rPr>
        <w:t>KONTROLNI LIST</w:t>
      </w:r>
    </w:p>
    <w:p w14:paraId="635DA6A1" w14:textId="77777777" w:rsidR="0047048A" w:rsidRPr="002C5414" w:rsidRDefault="0047048A" w:rsidP="0047048A">
      <w:pPr>
        <w:ind w:right="-142"/>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
      </w:r>
    </w:p>
    <w:p w14:paraId="1ACE51B2" w14:textId="77777777" w:rsidR="0047048A" w:rsidRPr="002C5414" w:rsidRDefault="0047048A" w:rsidP="0047048A">
      <w:pPr>
        <w:ind w:right="-142"/>
        <w:jc w:val="center"/>
        <w:rPr>
          <w:rFonts w:ascii="Arial" w:hAnsi="Arial" w:cs="Arial"/>
          <w:b/>
          <w:bCs/>
        </w:rPr>
      </w:pPr>
      <w:r w:rsidRPr="002C5414">
        <w:rPr>
          <w:rFonts w:ascii="Arial" w:hAnsi="Arial" w:cs="Arial"/>
          <w:b/>
          <w:bCs/>
          <w:u w:val="single"/>
        </w:rPr>
        <w:t>POSTOPEK NAROČILA MALE VREDNOSTI (NMV)</w:t>
      </w:r>
    </w:p>
    <w:p w14:paraId="7820E005" w14:textId="77777777" w:rsidR="0047048A" w:rsidRPr="002C5414" w:rsidRDefault="0047048A" w:rsidP="0047048A">
      <w:pPr>
        <w:ind w:right="-142"/>
        <w:jc w:val="center"/>
        <w:rPr>
          <w:rFonts w:ascii="Arial" w:hAnsi="Arial" w:cs="Arial"/>
          <w:bCs/>
        </w:rPr>
      </w:pPr>
    </w:p>
    <w:p w14:paraId="51B5526F" w14:textId="47F15CEB" w:rsidR="00487E5E" w:rsidRPr="002C5414" w:rsidRDefault="0047048A" w:rsidP="0047048A">
      <w:pPr>
        <w:ind w:right="-142"/>
        <w:rPr>
          <w:rFonts w:ascii="Arial" w:hAnsi="Arial" w:cs="Arial"/>
          <w:bCs/>
        </w:rPr>
      </w:pPr>
      <w:r w:rsidRPr="002C5414">
        <w:rPr>
          <w:rFonts w:ascii="Arial" w:hAnsi="Arial" w:cs="Arial"/>
          <w:bCs/>
        </w:rPr>
        <w:t xml:space="preserve">NMV (47.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6A5A151C" w14:textId="24BA41FB" w:rsidR="00856F2C" w:rsidRPr="002C5414" w:rsidRDefault="00487E5E" w:rsidP="00A834D5">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D86D25">
        <w:rPr>
          <w:rFonts w:ascii="Arial" w:hAnsi="Arial" w:cs="Arial"/>
          <w:bCs/>
          <w:sz w:val="20"/>
          <w:szCs w:val="20"/>
        </w:rPr>
        <w:t xml:space="preserve">blaga ali storitev </w:t>
      </w:r>
      <w:r w:rsidRPr="00D86D25">
        <w:rPr>
          <w:rFonts w:ascii="Arial" w:hAnsi="Arial" w:cs="Arial"/>
          <w:b/>
          <w:bCs/>
          <w:sz w:val="20"/>
          <w:szCs w:val="20"/>
        </w:rPr>
        <w:t>enaka ali višja</w:t>
      </w:r>
      <w:r w:rsidRPr="00D86D25">
        <w:rPr>
          <w:rFonts w:ascii="Arial" w:hAnsi="Arial" w:cs="Arial"/>
          <w:b/>
          <w:sz w:val="20"/>
          <w:szCs w:val="20"/>
        </w:rPr>
        <w:t xml:space="preserve"> od 40.000 EUR (brez DDV) (21. člen ZJN- 3d) in nižja od praga za objavo v Ur. l. EU – TED (od 1.1.202</w:t>
      </w:r>
      <w:r w:rsidR="00FC68E6">
        <w:rPr>
          <w:rFonts w:ascii="Arial" w:hAnsi="Arial" w:cs="Arial"/>
          <w:b/>
          <w:sz w:val="20"/>
          <w:szCs w:val="20"/>
        </w:rPr>
        <w:t>4</w:t>
      </w:r>
      <w:r w:rsidRPr="00D86D25">
        <w:rPr>
          <w:rFonts w:ascii="Arial" w:hAnsi="Arial" w:cs="Arial"/>
          <w:b/>
          <w:sz w:val="20"/>
          <w:szCs w:val="20"/>
        </w:rPr>
        <w:t xml:space="preserve"> </w:t>
      </w:r>
      <w:r>
        <w:rPr>
          <w:rFonts w:ascii="Arial" w:hAnsi="Arial" w:cs="Arial"/>
          <w:b/>
          <w:sz w:val="20"/>
          <w:szCs w:val="20"/>
        </w:rPr>
        <w:t>14</w:t>
      </w:r>
      <w:r w:rsidR="00FC68E6">
        <w:rPr>
          <w:rFonts w:ascii="Arial" w:hAnsi="Arial" w:cs="Arial"/>
          <w:b/>
          <w:sz w:val="20"/>
          <w:szCs w:val="20"/>
        </w:rPr>
        <w:t>3</w:t>
      </w:r>
      <w:r w:rsidRPr="00D86D25">
        <w:rPr>
          <w:rFonts w:ascii="Arial" w:hAnsi="Arial" w:cs="Arial"/>
          <w:b/>
          <w:sz w:val="20"/>
          <w:szCs w:val="20"/>
        </w:rPr>
        <w:t>.000 EUR (brez DDV)</w:t>
      </w:r>
      <w:r w:rsidRPr="00D86D25">
        <w:rPr>
          <w:rStyle w:val="Sprotnaopomba-sklic"/>
          <w:rFonts w:ascii="Arial" w:hAnsi="Arial" w:cs="Arial"/>
          <w:b/>
          <w:sz w:val="20"/>
          <w:szCs w:val="20"/>
        </w:rPr>
        <w:footnoteReference w:id="2"/>
      </w:r>
      <w:r w:rsidRPr="00D86D25">
        <w:rPr>
          <w:rFonts w:ascii="Arial" w:hAnsi="Arial" w:cs="Arial"/>
          <w:b/>
          <w:sz w:val="20"/>
          <w:szCs w:val="20"/>
        </w:rPr>
        <w:t>,</w:t>
      </w:r>
      <w:r w:rsidRPr="00D86D25">
        <w:rPr>
          <w:rFonts w:ascii="Arial" w:hAnsi="Arial" w:cs="Arial"/>
          <w:sz w:val="20"/>
          <w:szCs w:val="20"/>
        </w:rPr>
        <w:t xml:space="preserve"> </w:t>
      </w:r>
      <w:r w:rsidRPr="002C5414">
        <w:rPr>
          <w:rFonts w:ascii="Arial" w:hAnsi="Arial" w:cs="Arial"/>
          <w:sz w:val="20"/>
          <w:szCs w:val="20"/>
        </w:rPr>
        <w:t xml:space="preserve">če je naročnik organ RS </w:t>
      </w:r>
      <w:r w:rsidRPr="00D86D25">
        <w:rPr>
          <w:rFonts w:ascii="Arial" w:hAnsi="Arial" w:cs="Arial"/>
          <w:sz w:val="20"/>
          <w:szCs w:val="20"/>
        </w:rPr>
        <w:t>(9. čl. ZJN-3) in če gre za projektni natečaj, ki ga organizira ta naročnik</w:t>
      </w:r>
    </w:p>
    <w:p w14:paraId="52E61024" w14:textId="4E222010"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w:t>
      </w:r>
      <w:r w:rsidR="000946AA" w:rsidRPr="002C5414">
        <w:rPr>
          <w:rFonts w:ascii="Arial" w:hAnsi="Arial" w:cs="Arial"/>
          <w:b/>
          <w:sz w:val="20"/>
          <w:szCs w:val="20"/>
        </w:rPr>
        <w:t>4</w:t>
      </w:r>
      <w:r w:rsidRPr="002C5414">
        <w:rPr>
          <w:rFonts w:ascii="Arial" w:hAnsi="Arial" w:cs="Arial"/>
          <w:b/>
          <w:sz w:val="20"/>
          <w:szCs w:val="20"/>
        </w:rPr>
        <w:t xml:space="preserve">0.000 EUR (brez DDV)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3"/>
      </w:r>
      <w:r w:rsidR="007E6D93" w:rsidRPr="002C5414">
        <w:rPr>
          <w:rFonts w:ascii="Arial" w:hAnsi="Arial" w:cs="Arial"/>
          <w:b/>
          <w:sz w:val="20"/>
          <w:szCs w:val="20"/>
        </w:rPr>
        <w:t xml:space="preserve"> </w:t>
      </w:r>
      <w:r w:rsidRPr="002C5414">
        <w:rPr>
          <w:rFonts w:ascii="Arial" w:hAnsi="Arial" w:cs="Arial"/>
          <w:b/>
          <w:sz w:val="20"/>
          <w:szCs w:val="20"/>
        </w:rPr>
        <w:t>in nižja od praga za objavo v Ur. l. EU – TED (</w:t>
      </w:r>
      <w:r w:rsidR="003B3709" w:rsidRPr="002C5414">
        <w:rPr>
          <w:rFonts w:ascii="Arial" w:hAnsi="Arial" w:cs="Arial"/>
          <w:b/>
          <w:sz w:val="20"/>
          <w:szCs w:val="20"/>
        </w:rPr>
        <w:t>od 1.1.202</w:t>
      </w:r>
      <w:r w:rsidR="00FC68E6">
        <w:rPr>
          <w:rFonts w:ascii="Arial" w:hAnsi="Arial" w:cs="Arial"/>
          <w:b/>
          <w:sz w:val="20"/>
          <w:szCs w:val="20"/>
        </w:rPr>
        <w:t>4</w:t>
      </w:r>
      <w:r w:rsidR="003B3709" w:rsidRPr="002C5414">
        <w:rPr>
          <w:rFonts w:ascii="Arial" w:hAnsi="Arial" w:cs="Arial"/>
          <w:b/>
          <w:sz w:val="20"/>
          <w:szCs w:val="20"/>
        </w:rPr>
        <w:t xml:space="preserve"> 2</w:t>
      </w:r>
      <w:r w:rsidR="00FC68E6">
        <w:rPr>
          <w:rFonts w:ascii="Arial" w:hAnsi="Arial" w:cs="Arial"/>
          <w:b/>
          <w:sz w:val="20"/>
          <w:szCs w:val="20"/>
        </w:rPr>
        <w:t>21</w:t>
      </w:r>
      <w:r w:rsidR="003B3709" w:rsidRPr="002C5414">
        <w:rPr>
          <w:rFonts w:ascii="Arial" w:hAnsi="Arial" w:cs="Arial"/>
          <w:b/>
          <w:sz w:val="20"/>
          <w:szCs w:val="20"/>
        </w:rPr>
        <w:t>.000 EUR (brez DDV)</w:t>
      </w:r>
      <w:r w:rsidR="003B3709" w:rsidRPr="002C5414">
        <w:rPr>
          <w:rStyle w:val="Sprotnaopomba-sklic"/>
          <w:rFonts w:ascii="Arial" w:hAnsi="Arial" w:cs="Arial"/>
          <w:b/>
          <w:sz w:val="20"/>
          <w:szCs w:val="20"/>
        </w:rPr>
        <w:footnoteReference w:id="4"/>
      </w:r>
      <w:r w:rsidR="003B3709" w:rsidRPr="002C5414">
        <w:rPr>
          <w:rFonts w:ascii="Arial" w:hAnsi="Arial" w:cs="Arial"/>
          <w:b/>
          <w:sz w:val="20"/>
          <w:szCs w:val="20"/>
        </w:rPr>
        <w:t>,</w:t>
      </w:r>
      <w:r w:rsidR="003B3709" w:rsidRPr="002C5414">
        <w:rPr>
          <w:rFonts w:ascii="Arial" w:hAnsi="Arial" w:cs="Arial"/>
          <w:sz w:val="20"/>
          <w:szCs w:val="20"/>
        </w:rPr>
        <w:t xml:space="preserve"> </w:t>
      </w:r>
      <w:r w:rsidRPr="002C5414">
        <w:rPr>
          <w:rFonts w:ascii="Arial" w:hAnsi="Arial" w:cs="Arial"/>
          <w:sz w:val="20"/>
          <w:szCs w:val="20"/>
        </w:rPr>
        <w:t xml:space="preserve">če je naročnik </w:t>
      </w:r>
      <w:r w:rsidR="006461BD" w:rsidRPr="002C5414">
        <w:rPr>
          <w:rFonts w:ascii="Arial" w:hAnsi="Arial" w:cs="Arial"/>
          <w:sz w:val="20"/>
          <w:szCs w:val="20"/>
        </w:rPr>
        <w:t xml:space="preserve">organ samoupravne lokalne skupnosti </w:t>
      </w:r>
      <w:r w:rsidR="006461BD">
        <w:rPr>
          <w:rFonts w:ascii="Arial" w:hAnsi="Arial" w:cs="Arial"/>
          <w:sz w:val="20"/>
          <w:szCs w:val="20"/>
        </w:rPr>
        <w:t xml:space="preserve">ali </w:t>
      </w:r>
      <w:r w:rsidRPr="002C5414">
        <w:rPr>
          <w:rFonts w:ascii="Arial" w:hAnsi="Arial" w:cs="Arial"/>
          <w:sz w:val="20"/>
          <w:szCs w:val="20"/>
        </w:rPr>
        <w:t>druga oseba javnega prava (9. čl. ZJN-3) in če gre za projektni natečaj, ki ga organizira ta naročnik</w:t>
      </w:r>
      <w:r w:rsidR="000946AA" w:rsidRPr="002C5414">
        <w:rPr>
          <w:rFonts w:ascii="Arial" w:hAnsi="Arial" w:cs="Arial"/>
          <w:sz w:val="20"/>
          <w:szCs w:val="20"/>
        </w:rPr>
        <w:t xml:space="preserve">, </w:t>
      </w:r>
    </w:p>
    <w:p w14:paraId="5F0619DB" w14:textId="1DD696F2" w:rsidR="001D6589" w:rsidRPr="002C5414" w:rsidRDefault="0047048A" w:rsidP="001D6589">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w:t>
      </w:r>
      <w:r w:rsidR="000946AA" w:rsidRPr="002C5414">
        <w:rPr>
          <w:rFonts w:ascii="Arial" w:hAnsi="Arial" w:cs="Arial"/>
          <w:b/>
          <w:bCs/>
          <w:sz w:val="20"/>
          <w:szCs w:val="20"/>
        </w:rPr>
        <w:t>8</w:t>
      </w:r>
      <w:r w:rsidRPr="002C5414">
        <w:rPr>
          <w:rFonts w:ascii="Arial" w:hAnsi="Arial" w:cs="Arial"/>
          <w:b/>
          <w:bCs/>
          <w:sz w:val="20"/>
          <w:szCs w:val="20"/>
        </w:rPr>
        <w:t>0.000 EUR (brez DDV)</w:t>
      </w:r>
      <w:r w:rsidR="007E6D93" w:rsidRPr="002C5414">
        <w:rPr>
          <w:rFonts w:ascii="Arial" w:hAnsi="Arial" w:cs="Arial"/>
          <w:b/>
          <w:sz w:val="20"/>
          <w:szCs w:val="20"/>
        </w:rPr>
        <w:t xml:space="preserve">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5"/>
      </w:r>
      <w:r w:rsidR="00923AD9" w:rsidRPr="002C5414">
        <w:rPr>
          <w:rFonts w:ascii="Arial" w:hAnsi="Arial" w:cs="Arial"/>
          <w:b/>
          <w:sz w:val="20"/>
          <w:szCs w:val="20"/>
        </w:rPr>
        <w:t xml:space="preserve"> </w:t>
      </w:r>
      <w:r w:rsidRPr="002C5414">
        <w:rPr>
          <w:rFonts w:ascii="Arial" w:hAnsi="Arial" w:cs="Arial"/>
          <w:b/>
          <w:bCs/>
          <w:sz w:val="20"/>
          <w:szCs w:val="20"/>
        </w:rPr>
        <w:t xml:space="preserve">in </w:t>
      </w:r>
      <w:r w:rsidR="001D6589" w:rsidRPr="002C5414">
        <w:rPr>
          <w:rFonts w:ascii="Arial" w:hAnsi="Arial" w:cs="Arial"/>
          <w:b/>
          <w:bCs/>
        </w:rPr>
        <w:t xml:space="preserve"> </w:t>
      </w:r>
      <w:r w:rsidR="001D6589" w:rsidRPr="002C5414">
        <w:rPr>
          <w:rFonts w:ascii="Arial" w:hAnsi="Arial" w:cs="Arial"/>
          <w:b/>
          <w:bCs/>
          <w:sz w:val="20"/>
          <w:szCs w:val="20"/>
        </w:rPr>
        <w:t>nižja od praga za objavo v Ur. l. EU-TED (od 1.1.202</w:t>
      </w:r>
      <w:r w:rsidR="00FC68E6">
        <w:rPr>
          <w:rFonts w:ascii="Arial" w:hAnsi="Arial" w:cs="Arial"/>
          <w:b/>
          <w:bCs/>
          <w:sz w:val="20"/>
          <w:szCs w:val="20"/>
        </w:rPr>
        <w:t>4</w:t>
      </w:r>
      <w:r w:rsidR="001D6589" w:rsidRPr="002C5414">
        <w:rPr>
          <w:rFonts w:ascii="Arial" w:hAnsi="Arial" w:cs="Arial"/>
          <w:b/>
          <w:bCs/>
          <w:sz w:val="20"/>
          <w:szCs w:val="20"/>
        </w:rPr>
        <w:t xml:space="preserve"> 5.</w:t>
      </w:r>
      <w:r w:rsidR="00FC68E6">
        <w:rPr>
          <w:rFonts w:ascii="Arial" w:hAnsi="Arial" w:cs="Arial"/>
          <w:b/>
          <w:bCs/>
          <w:sz w:val="20"/>
          <w:szCs w:val="20"/>
        </w:rPr>
        <w:t>538</w:t>
      </w:r>
      <w:r w:rsidR="001D6589" w:rsidRPr="002C5414">
        <w:rPr>
          <w:rFonts w:ascii="Arial" w:hAnsi="Arial" w:cs="Arial"/>
          <w:b/>
          <w:bCs/>
          <w:sz w:val="20"/>
          <w:szCs w:val="20"/>
        </w:rPr>
        <w:t xml:space="preserve">.000 EUR (brez DDV)) </w:t>
      </w:r>
      <w:r w:rsidR="001D6589" w:rsidRPr="002C5414">
        <w:rPr>
          <w:rFonts w:ascii="Arial" w:hAnsi="Arial" w:cs="Arial"/>
          <w:bCs/>
          <w:sz w:val="20"/>
          <w:szCs w:val="20"/>
        </w:rPr>
        <w:t>(47. člena ZJN-</w:t>
      </w:r>
      <w:r w:rsidR="0003199B" w:rsidRPr="002C5414">
        <w:rPr>
          <w:rFonts w:ascii="Arial" w:hAnsi="Arial" w:cs="Arial"/>
          <w:bCs/>
          <w:sz w:val="20"/>
          <w:szCs w:val="20"/>
        </w:rPr>
        <w:t>3d</w:t>
      </w:r>
      <w:r w:rsidR="001D6589" w:rsidRPr="002C5414">
        <w:rPr>
          <w:rFonts w:ascii="Arial" w:hAnsi="Arial" w:cs="Arial"/>
          <w:bCs/>
          <w:sz w:val="20"/>
          <w:szCs w:val="20"/>
        </w:rPr>
        <w:t>)</w:t>
      </w:r>
    </w:p>
    <w:p w14:paraId="604056E7" w14:textId="77777777" w:rsidR="00DE1A8D" w:rsidRPr="002C5414" w:rsidRDefault="00DE1A8D" w:rsidP="00DE1A8D">
      <w:pPr>
        <w:ind w:right="-142"/>
        <w:rPr>
          <w:rFonts w:ascii="Arial" w:hAnsi="Arial" w:cs="Arial"/>
          <w:bCs/>
        </w:rPr>
      </w:pPr>
    </w:p>
    <w:p w14:paraId="1E29DBCC" w14:textId="67206144" w:rsidR="0047048A" w:rsidRPr="002C5414" w:rsidRDefault="0047048A" w:rsidP="00DE1A8D">
      <w:pPr>
        <w:ind w:right="-142"/>
        <w:rPr>
          <w:rFonts w:ascii="Arial" w:hAnsi="Arial" w:cs="Arial"/>
          <w:b/>
          <w:bCs/>
        </w:rPr>
      </w:pPr>
      <w:r w:rsidRPr="002C5414">
        <w:rPr>
          <w:rFonts w:ascii="Arial" w:hAnsi="Arial" w:cs="Arial"/>
          <w:bCs/>
        </w:rPr>
        <w:t xml:space="preserve">NMV (47. čl. ZJN-3) za JN na </w:t>
      </w:r>
      <w:r w:rsidRPr="002C5414">
        <w:rPr>
          <w:rFonts w:ascii="Arial" w:hAnsi="Arial" w:cs="Arial"/>
          <w:b/>
          <w:bCs/>
        </w:rPr>
        <w:t>infrastrukturnem področju</w:t>
      </w:r>
      <w:r w:rsidRPr="002C5414">
        <w:rPr>
          <w:rFonts w:ascii="Arial" w:hAnsi="Arial" w:cs="Arial"/>
          <w:bCs/>
        </w:rPr>
        <w:t xml:space="preserve"> (2</w:t>
      </w:r>
      <w:r w:rsidR="00B0521D" w:rsidRPr="002C5414">
        <w:rPr>
          <w:rFonts w:ascii="Arial" w:hAnsi="Arial" w:cs="Arial"/>
          <w:bCs/>
        </w:rPr>
        <w:t>2</w:t>
      </w:r>
      <w:r w:rsidRPr="002C5414">
        <w:rPr>
          <w:rFonts w:ascii="Arial" w:hAnsi="Arial" w:cs="Arial"/>
          <w:bCs/>
        </w:rPr>
        <w:t xml:space="preserve">.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46E1DD6D" w14:textId="06B7B8C2"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50.000 EUR (brez DDV) in nižja od praga za objavo v Ur. l. EU - TED (</w:t>
      </w:r>
      <w:r w:rsidR="00770A15" w:rsidRPr="002C5414">
        <w:rPr>
          <w:rFonts w:ascii="Arial" w:hAnsi="Arial" w:cs="Arial"/>
          <w:b/>
          <w:sz w:val="20"/>
          <w:szCs w:val="20"/>
        </w:rPr>
        <w:t>)</w:t>
      </w:r>
      <w:r w:rsidR="009F4144" w:rsidRPr="002C5414">
        <w:rPr>
          <w:rFonts w:ascii="Arial" w:hAnsi="Arial" w:cs="Arial"/>
          <w:b/>
          <w:sz w:val="20"/>
          <w:szCs w:val="20"/>
        </w:rPr>
        <w:t xml:space="preserve"> od 1.1.202</w:t>
      </w:r>
      <w:r w:rsidR="00FC68E6">
        <w:rPr>
          <w:rFonts w:ascii="Arial" w:hAnsi="Arial" w:cs="Arial"/>
          <w:b/>
          <w:sz w:val="20"/>
          <w:szCs w:val="20"/>
        </w:rPr>
        <w:t>4</w:t>
      </w:r>
      <w:r w:rsidR="009F4144" w:rsidRPr="002C5414">
        <w:rPr>
          <w:rFonts w:ascii="Arial" w:hAnsi="Arial" w:cs="Arial"/>
          <w:b/>
          <w:sz w:val="20"/>
          <w:szCs w:val="20"/>
        </w:rPr>
        <w:t xml:space="preserve"> 4</w:t>
      </w:r>
      <w:r w:rsidR="00FC68E6">
        <w:rPr>
          <w:rFonts w:ascii="Arial" w:hAnsi="Arial" w:cs="Arial"/>
          <w:b/>
          <w:sz w:val="20"/>
          <w:szCs w:val="20"/>
        </w:rPr>
        <w:t>43</w:t>
      </w:r>
      <w:r w:rsidR="009F4144" w:rsidRPr="002C5414">
        <w:rPr>
          <w:rFonts w:ascii="Arial" w:hAnsi="Arial" w:cs="Arial"/>
          <w:b/>
          <w:sz w:val="20"/>
          <w:szCs w:val="20"/>
        </w:rPr>
        <w:t>.000 EUR(brez DD</w:t>
      </w:r>
      <w:r w:rsidR="00770A15" w:rsidRPr="002C5414">
        <w:rPr>
          <w:rFonts w:ascii="Arial" w:hAnsi="Arial" w:cs="Arial"/>
          <w:b/>
          <w:sz w:val="20"/>
          <w:szCs w:val="20"/>
        </w:rPr>
        <w:t>V</w:t>
      </w:r>
      <w:r w:rsidRPr="002C5414">
        <w:rPr>
          <w:rFonts w:ascii="Arial" w:hAnsi="Arial" w:cs="Arial"/>
          <w:b/>
          <w:sz w:val="20"/>
          <w:szCs w:val="20"/>
        </w:rPr>
        <w:t>)</w:t>
      </w:r>
      <w:r w:rsidRPr="002C5414">
        <w:rPr>
          <w:rStyle w:val="Sprotnaopomba-sklic"/>
          <w:rFonts w:ascii="Arial" w:hAnsi="Arial" w:cs="Arial"/>
          <w:sz w:val="20"/>
          <w:szCs w:val="20"/>
        </w:rPr>
        <w:footnoteReference w:id="6"/>
      </w:r>
      <w:r w:rsidRPr="002C5414">
        <w:rPr>
          <w:rFonts w:ascii="Arial" w:hAnsi="Arial" w:cs="Arial"/>
          <w:sz w:val="20"/>
          <w:szCs w:val="20"/>
        </w:rPr>
        <w:t>;</w:t>
      </w:r>
    </w:p>
    <w:p w14:paraId="61F880E7" w14:textId="60A4896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100.000 EUR (brez DDV) in </w:t>
      </w:r>
      <w:r w:rsidR="00770A15" w:rsidRPr="002C5414">
        <w:rPr>
          <w:rFonts w:ascii="Arial" w:hAnsi="Arial" w:cs="Arial"/>
          <w:b/>
          <w:bCs/>
          <w:sz w:val="20"/>
          <w:szCs w:val="20"/>
        </w:rPr>
        <w:t>ni</w:t>
      </w:r>
      <w:r w:rsidR="00F048EC" w:rsidRPr="002C5414">
        <w:rPr>
          <w:rFonts w:ascii="Arial" w:hAnsi="Arial" w:cs="Arial"/>
          <w:b/>
          <w:bCs/>
          <w:sz w:val="20"/>
          <w:szCs w:val="20"/>
        </w:rPr>
        <w:t xml:space="preserve">žja od praga za objavo v Ur. l. </w:t>
      </w:r>
      <w:r w:rsidR="00770A15" w:rsidRPr="002C5414">
        <w:rPr>
          <w:rFonts w:ascii="Arial" w:hAnsi="Arial" w:cs="Arial"/>
          <w:b/>
          <w:bCs/>
          <w:sz w:val="20"/>
          <w:szCs w:val="20"/>
        </w:rPr>
        <w:t>EU –TED (</w:t>
      </w:r>
      <w:r w:rsidR="00DF01FB" w:rsidRPr="002C5414">
        <w:rPr>
          <w:rFonts w:ascii="Arial" w:hAnsi="Arial" w:cs="Arial"/>
          <w:b/>
          <w:bCs/>
          <w:sz w:val="20"/>
          <w:szCs w:val="20"/>
        </w:rPr>
        <w:t>od 1.1.202</w:t>
      </w:r>
      <w:r w:rsidR="00FC68E6">
        <w:rPr>
          <w:rFonts w:ascii="Arial" w:hAnsi="Arial" w:cs="Arial"/>
          <w:b/>
          <w:bCs/>
          <w:sz w:val="20"/>
          <w:szCs w:val="20"/>
        </w:rPr>
        <w:t>4</w:t>
      </w:r>
      <w:r w:rsidR="00DF01FB" w:rsidRPr="002C5414">
        <w:rPr>
          <w:rFonts w:ascii="Arial" w:hAnsi="Arial" w:cs="Arial"/>
          <w:b/>
          <w:bCs/>
          <w:sz w:val="20"/>
          <w:szCs w:val="20"/>
        </w:rPr>
        <w:t xml:space="preserve"> 5.</w:t>
      </w:r>
      <w:r w:rsidR="00FC68E6">
        <w:rPr>
          <w:rFonts w:ascii="Arial" w:hAnsi="Arial" w:cs="Arial"/>
          <w:b/>
          <w:bCs/>
          <w:sz w:val="20"/>
          <w:szCs w:val="20"/>
        </w:rPr>
        <w:t>538</w:t>
      </w:r>
      <w:r w:rsidR="00635BC3" w:rsidRPr="002C5414">
        <w:rPr>
          <w:rFonts w:ascii="Arial" w:hAnsi="Arial" w:cs="Arial"/>
          <w:b/>
          <w:bCs/>
          <w:sz w:val="20"/>
          <w:szCs w:val="20"/>
        </w:rPr>
        <w:t>.000</w:t>
      </w:r>
      <w:r w:rsidR="00770A15" w:rsidRPr="002C5414">
        <w:rPr>
          <w:rFonts w:ascii="Arial" w:hAnsi="Arial" w:cs="Arial"/>
          <w:b/>
          <w:bCs/>
          <w:sz w:val="20"/>
          <w:szCs w:val="20"/>
        </w:rPr>
        <w:t>,00 EUR (brez DDV)</w:t>
      </w:r>
      <w:r w:rsidR="00770A15" w:rsidRPr="002C5414">
        <w:rPr>
          <w:rStyle w:val="Sprotnaopomba-sklic"/>
          <w:rFonts w:ascii="Arial" w:hAnsi="Arial" w:cs="Arial"/>
          <w:b/>
          <w:bCs/>
          <w:sz w:val="20"/>
          <w:szCs w:val="20"/>
        </w:rPr>
        <w:footnoteReference w:id="7"/>
      </w:r>
      <w:r w:rsidR="00DF01FB" w:rsidRPr="002C5414">
        <w:rPr>
          <w:rFonts w:ascii="Arial" w:hAnsi="Arial" w:cs="Arial"/>
          <w:b/>
          <w:bCs/>
          <w:sz w:val="20"/>
          <w:szCs w:val="20"/>
        </w:rPr>
        <w:t xml:space="preserve"> (47. člena ZJN-</w:t>
      </w:r>
      <w:r w:rsidR="0003199B" w:rsidRPr="002C5414">
        <w:rPr>
          <w:rFonts w:ascii="Arial" w:hAnsi="Arial" w:cs="Arial"/>
          <w:b/>
          <w:bCs/>
          <w:sz w:val="20"/>
          <w:szCs w:val="20"/>
        </w:rPr>
        <w:t>3d</w:t>
      </w:r>
      <w:r w:rsidR="00DF01FB" w:rsidRPr="002C5414">
        <w:rPr>
          <w:rFonts w:ascii="Arial" w:hAnsi="Arial" w:cs="Arial"/>
          <w:b/>
          <w:bCs/>
          <w:sz w:val="20"/>
          <w:szCs w:val="20"/>
        </w:rPr>
        <w:t>).</w:t>
      </w:r>
    </w:p>
    <w:p w14:paraId="157603C0" w14:textId="77777777" w:rsidR="0047048A" w:rsidRPr="002C5414" w:rsidRDefault="0047048A" w:rsidP="0047048A">
      <w:pPr>
        <w:ind w:right="-142"/>
        <w:rPr>
          <w:rFonts w:ascii="Arial" w:hAnsi="Arial" w:cs="Arial"/>
          <w:b/>
          <w:bCs/>
        </w:rPr>
      </w:pPr>
    </w:p>
    <w:p w14:paraId="3AC1081F" w14:textId="5A72351A" w:rsidR="00323DBE" w:rsidRDefault="007E4E0B" w:rsidP="00323DBE">
      <w:pPr>
        <w:ind w:left="-142" w:right="-433"/>
        <w:rPr>
          <w:rFonts w:ascii="Arial" w:hAnsi="Arial" w:cs="Arial"/>
          <w:b/>
        </w:rPr>
      </w:pPr>
      <w:r w:rsidRPr="002C5414">
        <w:rPr>
          <w:rFonts w:ascii="Arial" w:hAnsi="Arial" w:cs="Arial"/>
          <w:b/>
        </w:rPr>
        <w:t xml:space="preserve">OSNOVNI PODATKI </w:t>
      </w:r>
    </w:p>
    <w:p w14:paraId="463DDDA3" w14:textId="77777777" w:rsidR="00641557" w:rsidRPr="00AE0559" w:rsidRDefault="00641557" w:rsidP="00641557">
      <w:pPr>
        <w:ind w:left="-142" w:right="-433"/>
        <w:rPr>
          <w:rFonts w:ascii="Arial" w:hAnsi="Arial" w:cs="Arial"/>
          <w:b/>
        </w:rPr>
      </w:pPr>
      <w:bookmarkStart w:id="9" w:name="_Hlk188522382"/>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E6C8B42" w14:textId="77777777" w:rsidR="00641557" w:rsidRDefault="00641557" w:rsidP="00641557">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35274309" w14:textId="77777777" w:rsidR="00641557" w:rsidRDefault="00641557" w:rsidP="00641557">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E4384DD" w14:textId="77777777" w:rsidR="00641557" w:rsidRDefault="00641557" w:rsidP="00641557">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9"/>
    <w:p w14:paraId="4A1C1CFE" w14:textId="77777777" w:rsidR="0047048A" w:rsidRPr="002C5414" w:rsidRDefault="0047048A" w:rsidP="0047048A">
      <w:pPr>
        <w:rPr>
          <w:rFonts w:ascii="Arial" w:hAnsi="Arial" w:cs="Arial"/>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375"/>
      </w:tblGrid>
      <w:tr w:rsidR="0047048A" w:rsidRPr="00FE6B7C" w14:paraId="5DB4431B" w14:textId="77777777" w:rsidTr="007E6D93">
        <w:trPr>
          <w:trHeight w:val="462"/>
          <w:jc w:val="center"/>
        </w:trPr>
        <w:tc>
          <w:tcPr>
            <w:tcW w:w="10031"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3910687"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92F27FE" w14:textId="77777777" w:rsidTr="007E6D93">
        <w:trPr>
          <w:trHeight w:val="267"/>
          <w:jc w:val="center"/>
        </w:trPr>
        <w:tc>
          <w:tcPr>
            <w:tcW w:w="10031" w:type="dxa"/>
            <w:gridSpan w:val="4"/>
            <w:tcBorders>
              <w:top w:val="single" w:sz="4" w:space="0" w:color="auto"/>
              <w:left w:val="single" w:sz="12" w:space="0" w:color="auto"/>
              <w:bottom w:val="nil"/>
              <w:right w:val="single" w:sz="12" w:space="0" w:color="auto"/>
            </w:tcBorders>
            <w:vAlign w:val="bottom"/>
            <w:hideMark/>
          </w:tcPr>
          <w:p w14:paraId="677F4962"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navedba št. objave na portalu JN, npr. JN005918/2018</w:t>
            </w:r>
            <w:r w:rsidRPr="002C5414">
              <w:rPr>
                <w:rFonts w:ascii="Arial" w:hAnsi="Arial" w:cs="Arial"/>
                <w:color w:val="808080" w:themeColor="background1" w:themeShade="80"/>
              </w:rPr>
              <w:t>)</w:t>
            </w:r>
          </w:p>
        </w:tc>
      </w:tr>
      <w:tr w:rsidR="0047048A" w:rsidRPr="00FE6B7C" w14:paraId="2F2AA0F4" w14:textId="77777777" w:rsidTr="007E6D93">
        <w:trPr>
          <w:trHeight w:val="271"/>
          <w:jc w:val="center"/>
        </w:trPr>
        <w:tc>
          <w:tcPr>
            <w:tcW w:w="5269" w:type="dxa"/>
            <w:gridSpan w:val="2"/>
            <w:tcBorders>
              <w:top w:val="nil"/>
              <w:left w:val="single" w:sz="12" w:space="0" w:color="auto"/>
              <w:bottom w:val="nil"/>
              <w:right w:val="nil"/>
            </w:tcBorders>
            <w:hideMark/>
          </w:tcPr>
          <w:p w14:paraId="411E0A9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762" w:type="dxa"/>
            <w:gridSpan w:val="2"/>
            <w:tcBorders>
              <w:top w:val="nil"/>
              <w:left w:val="nil"/>
              <w:bottom w:val="nil"/>
              <w:right w:val="single" w:sz="12" w:space="0" w:color="auto"/>
            </w:tcBorders>
            <w:hideMark/>
          </w:tcPr>
          <w:p w14:paraId="388A5D50" w14:textId="77777777" w:rsidR="0047048A" w:rsidRPr="002C5414" w:rsidRDefault="0047048A" w:rsidP="007E6D93">
            <w:pPr>
              <w:spacing w:after="120"/>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035F3" w14:textId="77777777" w:rsidTr="007E6D93">
        <w:trPr>
          <w:trHeight w:val="179"/>
          <w:jc w:val="center"/>
        </w:trPr>
        <w:tc>
          <w:tcPr>
            <w:tcW w:w="5269" w:type="dxa"/>
            <w:gridSpan w:val="2"/>
            <w:tcBorders>
              <w:top w:val="nil"/>
              <w:left w:val="single" w:sz="12" w:space="0" w:color="auto"/>
              <w:bottom w:val="nil"/>
              <w:right w:val="nil"/>
            </w:tcBorders>
            <w:hideMark/>
          </w:tcPr>
          <w:p w14:paraId="116D70C8"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762" w:type="dxa"/>
            <w:gridSpan w:val="2"/>
            <w:tcBorders>
              <w:top w:val="nil"/>
              <w:left w:val="nil"/>
              <w:bottom w:val="nil"/>
              <w:right w:val="single" w:sz="12" w:space="0" w:color="auto"/>
            </w:tcBorders>
            <w:hideMark/>
          </w:tcPr>
          <w:p w14:paraId="2E8C6EB7" w14:textId="77777777" w:rsidR="0047048A" w:rsidRPr="002C5414" w:rsidRDefault="0047048A" w:rsidP="007E6D93">
            <w:pPr>
              <w:spacing w:after="120"/>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B0DD7F7"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DA29274" w14:textId="77777777" w:rsidR="0047048A" w:rsidRPr="002C5414" w:rsidRDefault="0047048A" w:rsidP="007E6D93">
            <w:pPr>
              <w:rPr>
                <w:rFonts w:ascii="Arial" w:hAnsi="Arial" w:cs="Arial"/>
              </w:rPr>
            </w:pPr>
            <w:r w:rsidRPr="002C5414">
              <w:rPr>
                <w:rFonts w:ascii="Arial" w:hAnsi="Arial" w:cs="Arial"/>
              </w:rPr>
              <w:t>Izbrani ponudnik:</w:t>
            </w:r>
          </w:p>
        </w:tc>
        <w:tc>
          <w:tcPr>
            <w:tcW w:w="4361" w:type="dxa"/>
            <w:tcBorders>
              <w:top w:val="nil"/>
              <w:left w:val="nil"/>
              <w:bottom w:val="nil"/>
              <w:right w:val="single" w:sz="12" w:space="0" w:color="auto"/>
            </w:tcBorders>
            <w:vAlign w:val="bottom"/>
            <w:hideMark/>
          </w:tcPr>
          <w:p w14:paraId="20D94A8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11BF33" w14:textId="77777777" w:rsidTr="007E6D93">
        <w:trPr>
          <w:trHeight w:val="179"/>
          <w:jc w:val="center"/>
        </w:trPr>
        <w:tc>
          <w:tcPr>
            <w:tcW w:w="5670" w:type="dxa"/>
            <w:gridSpan w:val="3"/>
            <w:tcBorders>
              <w:top w:val="nil"/>
              <w:left w:val="single" w:sz="12" w:space="0" w:color="auto"/>
              <w:bottom w:val="nil"/>
              <w:right w:val="nil"/>
            </w:tcBorders>
            <w:hideMark/>
          </w:tcPr>
          <w:p w14:paraId="6D230947" w14:textId="77777777" w:rsidR="0047048A" w:rsidRPr="002C5414" w:rsidRDefault="0047048A" w:rsidP="007E6D93">
            <w:pPr>
              <w:rPr>
                <w:rFonts w:ascii="Arial" w:hAnsi="Arial" w:cs="Arial"/>
              </w:rPr>
            </w:pPr>
            <w:r w:rsidRPr="002C5414">
              <w:rPr>
                <w:rFonts w:ascii="Arial" w:hAnsi="Arial" w:cs="Arial"/>
              </w:rPr>
              <w:t>Številka in datum pogodbe:</w:t>
            </w:r>
          </w:p>
        </w:tc>
        <w:tc>
          <w:tcPr>
            <w:tcW w:w="4361" w:type="dxa"/>
            <w:tcBorders>
              <w:top w:val="nil"/>
              <w:left w:val="nil"/>
              <w:bottom w:val="nil"/>
              <w:right w:val="single" w:sz="12" w:space="0" w:color="auto"/>
            </w:tcBorders>
            <w:hideMark/>
          </w:tcPr>
          <w:p w14:paraId="7427CDD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D2A4E67" w14:textId="77777777" w:rsidTr="007E6D93">
        <w:trPr>
          <w:trHeight w:val="179"/>
          <w:jc w:val="center"/>
        </w:trPr>
        <w:tc>
          <w:tcPr>
            <w:tcW w:w="10031" w:type="dxa"/>
            <w:gridSpan w:val="4"/>
            <w:tcBorders>
              <w:top w:val="nil"/>
              <w:left w:val="single" w:sz="12" w:space="0" w:color="auto"/>
              <w:bottom w:val="nil"/>
              <w:right w:val="single" w:sz="12" w:space="0" w:color="auto"/>
            </w:tcBorders>
            <w:hideMark/>
          </w:tcPr>
          <w:p w14:paraId="61E0E39D"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w:t>
            </w:r>
          </w:p>
          <w:p w14:paraId="0B88E0F2" w14:textId="77777777" w:rsidR="0047048A" w:rsidRPr="002C5414" w:rsidRDefault="0047048A" w:rsidP="007E6D93">
            <w:pPr>
              <w:rPr>
                <w:rFonts w:ascii="Arial" w:hAnsi="Arial" w:cs="Arial"/>
              </w:rPr>
            </w:pPr>
            <w:r w:rsidRPr="002C5414">
              <w:rPr>
                <w:rFonts w:ascii="Arial" w:hAnsi="Arial" w:cs="Arial"/>
                <w:bCs/>
                <w:color w:val="808080" w:themeColor="background1" w:themeShade="80"/>
              </w:rPr>
              <w:t>(</w:t>
            </w:r>
            <w:r w:rsidRPr="002C5414">
              <w:rPr>
                <w:rFonts w:ascii="Arial" w:hAnsi="Arial" w:cs="Arial"/>
                <w:bCs/>
                <w:i/>
                <w:color w:val="808080" w:themeColor="background1" w:themeShade="80"/>
              </w:rPr>
              <w:t>v primeru sklopov se navede podatke za vsak sklop posebej</w:t>
            </w:r>
            <w:r w:rsidRPr="002C5414">
              <w:rPr>
                <w:rFonts w:ascii="Arial" w:hAnsi="Arial" w:cs="Arial"/>
                <w:bCs/>
                <w:color w:val="808080" w:themeColor="background1" w:themeShade="80"/>
              </w:rPr>
              <w:t>)</w:t>
            </w:r>
          </w:p>
        </w:tc>
      </w:tr>
      <w:tr w:rsidR="0047048A" w:rsidRPr="00FE6B7C" w14:paraId="75325B82" w14:textId="77777777" w:rsidTr="007E6D93">
        <w:trPr>
          <w:trHeight w:val="179"/>
          <w:jc w:val="center"/>
        </w:trPr>
        <w:tc>
          <w:tcPr>
            <w:tcW w:w="10031" w:type="dxa"/>
            <w:gridSpan w:val="4"/>
            <w:tcBorders>
              <w:top w:val="nil"/>
              <w:left w:val="single" w:sz="12" w:space="0" w:color="auto"/>
              <w:bottom w:val="nil"/>
              <w:right w:val="single" w:sz="12" w:space="0" w:color="auto"/>
            </w:tcBorders>
          </w:tcPr>
          <w:p w14:paraId="7B0E7884" w14:textId="77777777" w:rsidR="0047048A" w:rsidRPr="002C5414" w:rsidRDefault="0047048A" w:rsidP="007E6D93">
            <w:pPr>
              <w:rPr>
                <w:rFonts w:ascii="Arial" w:hAnsi="Arial" w:cs="Arial"/>
                <w:b/>
                <w:bCs/>
              </w:rPr>
            </w:pPr>
          </w:p>
        </w:tc>
      </w:tr>
      <w:tr w:rsidR="0047048A" w:rsidRPr="00FE6B7C" w14:paraId="5C2CCF01" w14:textId="77777777" w:rsidTr="007E6D93">
        <w:trPr>
          <w:trHeight w:val="279"/>
          <w:jc w:val="center"/>
        </w:trPr>
        <w:tc>
          <w:tcPr>
            <w:tcW w:w="10031" w:type="dxa"/>
            <w:gridSpan w:val="4"/>
            <w:tcBorders>
              <w:top w:val="nil"/>
              <w:left w:val="single" w:sz="12" w:space="0" w:color="auto"/>
              <w:bottom w:val="nil"/>
              <w:right w:val="single" w:sz="12" w:space="0" w:color="auto"/>
            </w:tcBorders>
          </w:tcPr>
          <w:p w14:paraId="27ED784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60A77CD9" w14:textId="77777777" w:rsidTr="007E6D93">
        <w:trPr>
          <w:trHeight w:val="179"/>
          <w:jc w:val="center"/>
        </w:trPr>
        <w:tc>
          <w:tcPr>
            <w:tcW w:w="5244" w:type="dxa"/>
            <w:gridSpan w:val="2"/>
            <w:tcBorders>
              <w:top w:val="nil"/>
              <w:left w:val="single" w:sz="12" w:space="0" w:color="auto"/>
              <w:bottom w:val="nil"/>
              <w:right w:val="nil"/>
            </w:tcBorders>
          </w:tcPr>
          <w:p w14:paraId="3E0E3992"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787" w:type="dxa"/>
            <w:gridSpan w:val="2"/>
            <w:tcBorders>
              <w:top w:val="nil"/>
              <w:left w:val="nil"/>
              <w:bottom w:val="nil"/>
              <w:right w:val="single" w:sz="12" w:space="0" w:color="auto"/>
            </w:tcBorders>
          </w:tcPr>
          <w:p w14:paraId="42C37892"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FF54D68"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2D1BD723" w14:textId="77777777" w:rsidTr="002C5414">
        <w:trPr>
          <w:trHeight w:val="179"/>
          <w:jc w:val="center"/>
        </w:trPr>
        <w:tc>
          <w:tcPr>
            <w:tcW w:w="534" w:type="dxa"/>
            <w:tcBorders>
              <w:top w:val="nil"/>
              <w:left w:val="single" w:sz="12" w:space="0" w:color="auto"/>
              <w:bottom w:val="nil"/>
              <w:right w:val="nil"/>
            </w:tcBorders>
            <w:hideMark/>
          </w:tcPr>
          <w:p w14:paraId="146D8A85" w14:textId="7E33FC6F" w:rsidR="0047048A" w:rsidRPr="002C5414" w:rsidRDefault="0047048A" w:rsidP="007E6D93">
            <w:pPr>
              <w:rPr>
                <w:rFonts w:ascii="Arial" w:hAnsi="Arial" w:cs="Arial"/>
              </w:rPr>
            </w:pPr>
          </w:p>
        </w:tc>
        <w:tc>
          <w:tcPr>
            <w:tcW w:w="4710" w:type="dxa"/>
            <w:tcBorders>
              <w:top w:val="nil"/>
              <w:left w:val="nil"/>
              <w:bottom w:val="nil"/>
              <w:right w:val="nil"/>
            </w:tcBorders>
          </w:tcPr>
          <w:p w14:paraId="4967C331" w14:textId="5868D05F" w:rsidR="0047048A" w:rsidRPr="002C5414" w:rsidRDefault="0047048A" w:rsidP="007E6D93">
            <w:pPr>
              <w:rPr>
                <w:rFonts w:ascii="Arial" w:hAnsi="Arial" w:cs="Arial"/>
              </w:rPr>
            </w:pPr>
          </w:p>
        </w:tc>
        <w:tc>
          <w:tcPr>
            <w:tcW w:w="4787" w:type="dxa"/>
            <w:gridSpan w:val="2"/>
            <w:tcBorders>
              <w:top w:val="nil"/>
              <w:left w:val="nil"/>
              <w:bottom w:val="nil"/>
              <w:right w:val="single" w:sz="12" w:space="0" w:color="auto"/>
            </w:tcBorders>
          </w:tcPr>
          <w:p w14:paraId="2CB81574" w14:textId="741D3A57" w:rsidR="0047048A" w:rsidRPr="002C5414" w:rsidRDefault="0047048A" w:rsidP="007E6D93">
            <w:pPr>
              <w:rPr>
                <w:rFonts w:ascii="Arial" w:hAnsi="Arial" w:cs="Arial"/>
              </w:rPr>
            </w:pPr>
          </w:p>
        </w:tc>
      </w:tr>
      <w:tr w:rsidR="0047048A" w:rsidRPr="00FE6B7C" w14:paraId="49DB15FC" w14:textId="77777777" w:rsidTr="007E6D93">
        <w:trPr>
          <w:trHeight w:val="179"/>
          <w:jc w:val="center"/>
        </w:trPr>
        <w:tc>
          <w:tcPr>
            <w:tcW w:w="534" w:type="dxa"/>
            <w:tcBorders>
              <w:top w:val="nil"/>
              <w:left w:val="single" w:sz="12" w:space="0" w:color="auto"/>
              <w:bottom w:val="nil"/>
              <w:right w:val="nil"/>
            </w:tcBorders>
            <w:hideMark/>
          </w:tcPr>
          <w:p w14:paraId="201924F2"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7FAB1979"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787" w:type="dxa"/>
            <w:gridSpan w:val="2"/>
            <w:tcBorders>
              <w:top w:val="nil"/>
              <w:left w:val="nil"/>
              <w:bottom w:val="nil"/>
              <w:right w:val="single" w:sz="12" w:space="0" w:color="auto"/>
            </w:tcBorders>
            <w:hideMark/>
          </w:tcPr>
          <w:p w14:paraId="61FD34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83E10A9" w14:textId="77777777" w:rsidTr="007E6D93">
        <w:trPr>
          <w:trHeight w:val="179"/>
          <w:jc w:val="center"/>
        </w:trPr>
        <w:tc>
          <w:tcPr>
            <w:tcW w:w="534" w:type="dxa"/>
            <w:tcBorders>
              <w:top w:val="nil"/>
              <w:left w:val="single" w:sz="12" w:space="0" w:color="auto"/>
              <w:bottom w:val="nil"/>
              <w:right w:val="nil"/>
            </w:tcBorders>
            <w:hideMark/>
          </w:tcPr>
          <w:p w14:paraId="74E73A6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5B8D47D"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787" w:type="dxa"/>
            <w:gridSpan w:val="2"/>
            <w:tcBorders>
              <w:top w:val="nil"/>
              <w:left w:val="nil"/>
              <w:bottom w:val="nil"/>
              <w:right w:val="single" w:sz="12" w:space="0" w:color="auto"/>
            </w:tcBorders>
            <w:hideMark/>
          </w:tcPr>
          <w:p w14:paraId="7EBCB37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7D60E54" w14:textId="77777777" w:rsidTr="007E6D93">
        <w:trPr>
          <w:trHeight w:val="179"/>
          <w:jc w:val="center"/>
        </w:trPr>
        <w:tc>
          <w:tcPr>
            <w:tcW w:w="534" w:type="dxa"/>
            <w:tcBorders>
              <w:top w:val="nil"/>
              <w:left w:val="single" w:sz="12" w:space="0" w:color="auto"/>
              <w:bottom w:val="nil"/>
              <w:right w:val="nil"/>
            </w:tcBorders>
            <w:hideMark/>
          </w:tcPr>
          <w:p w14:paraId="7011E5D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9ABE0D1"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787" w:type="dxa"/>
            <w:gridSpan w:val="2"/>
            <w:tcBorders>
              <w:top w:val="nil"/>
              <w:left w:val="nil"/>
              <w:bottom w:val="nil"/>
              <w:right w:val="single" w:sz="12" w:space="0" w:color="auto"/>
            </w:tcBorders>
            <w:hideMark/>
          </w:tcPr>
          <w:p w14:paraId="51DC9F3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EE21480" w14:textId="77777777" w:rsidTr="007E6D93">
        <w:trPr>
          <w:trHeight w:val="179"/>
          <w:jc w:val="center"/>
        </w:trPr>
        <w:tc>
          <w:tcPr>
            <w:tcW w:w="534" w:type="dxa"/>
            <w:tcBorders>
              <w:top w:val="nil"/>
              <w:left w:val="single" w:sz="12" w:space="0" w:color="auto"/>
              <w:bottom w:val="nil"/>
              <w:right w:val="nil"/>
            </w:tcBorders>
            <w:hideMark/>
          </w:tcPr>
          <w:p w14:paraId="09F06936"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700F50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787" w:type="dxa"/>
            <w:gridSpan w:val="2"/>
            <w:tcBorders>
              <w:top w:val="nil"/>
              <w:left w:val="nil"/>
              <w:bottom w:val="nil"/>
              <w:right w:val="single" w:sz="12" w:space="0" w:color="auto"/>
            </w:tcBorders>
            <w:hideMark/>
          </w:tcPr>
          <w:p w14:paraId="2AC551D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5F386F" w14:textId="77777777" w:rsidTr="007E6D93">
        <w:trPr>
          <w:trHeight w:val="179"/>
          <w:jc w:val="center"/>
        </w:trPr>
        <w:tc>
          <w:tcPr>
            <w:tcW w:w="534" w:type="dxa"/>
            <w:tcBorders>
              <w:top w:val="nil"/>
              <w:left w:val="single" w:sz="12" w:space="0" w:color="auto"/>
              <w:bottom w:val="nil"/>
              <w:right w:val="nil"/>
            </w:tcBorders>
            <w:hideMark/>
          </w:tcPr>
          <w:p w14:paraId="723959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1D2980CC"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787" w:type="dxa"/>
            <w:gridSpan w:val="2"/>
            <w:tcBorders>
              <w:top w:val="nil"/>
              <w:left w:val="nil"/>
              <w:bottom w:val="nil"/>
              <w:right w:val="single" w:sz="12" w:space="0" w:color="auto"/>
            </w:tcBorders>
            <w:hideMark/>
          </w:tcPr>
          <w:p w14:paraId="5C3EDA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DC8912" w14:textId="77777777" w:rsidTr="007E6D93">
        <w:trPr>
          <w:trHeight w:val="179"/>
          <w:jc w:val="center"/>
        </w:trPr>
        <w:tc>
          <w:tcPr>
            <w:tcW w:w="534" w:type="dxa"/>
            <w:tcBorders>
              <w:top w:val="nil"/>
              <w:left w:val="single" w:sz="12" w:space="0" w:color="auto"/>
              <w:bottom w:val="nil"/>
              <w:right w:val="nil"/>
            </w:tcBorders>
            <w:hideMark/>
          </w:tcPr>
          <w:p w14:paraId="4A04E698" w14:textId="77777777" w:rsidR="0047048A" w:rsidRPr="002C5414" w:rsidRDefault="0047048A" w:rsidP="007E6D93">
            <w:pPr>
              <w:rPr>
                <w:rFonts w:ascii="Arial" w:hAnsi="Arial" w:cs="Arial"/>
              </w:rPr>
            </w:pPr>
            <w:r w:rsidRPr="002C5414">
              <w:rPr>
                <w:rFonts w:ascii="Arial" w:hAnsi="Arial" w:cs="Arial"/>
              </w:rPr>
              <w:t>7</w:t>
            </w:r>
          </w:p>
          <w:p w14:paraId="390F413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1944C4D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7E3FAC30"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787" w:type="dxa"/>
            <w:gridSpan w:val="2"/>
            <w:tcBorders>
              <w:top w:val="nil"/>
              <w:left w:val="nil"/>
              <w:bottom w:val="nil"/>
              <w:right w:val="single" w:sz="12" w:space="0" w:color="auto"/>
            </w:tcBorders>
            <w:hideMark/>
          </w:tcPr>
          <w:p w14:paraId="6BBDAF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7145A6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392DF3B" w14:textId="77777777" w:rsidTr="007E6D93">
        <w:trPr>
          <w:trHeight w:val="179"/>
          <w:jc w:val="center"/>
        </w:trPr>
        <w:tc>
          <w:tcPr>
            <w:tcW w:w="534" w:type="dxa"/>
            <w:tcBorders>
              <w:top w:val="nil"/>
              <w:left w:val="single" w:sz="12" w:space="0" w:color="auto"/>
              <w:bottom w:val="nil"/>
              <w:right w:val="nil"/>
            </w:tcBorders>
            <w:hideMark/>
          </w:tcPr>
          <w:p w14:paraId="318329BE"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0FE52C54"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787" w:type="dxa"/>
            <w:gridSpan w:val="2"/>
            <w:tcBorders>
              <w:top w:val="nil"/>
              <w:left w:val="nil"/>
              <w:bottom w:val="nil"/>
              <w:right w:val="single" w:sz="12" w:space="0" w:color="auto"/>
            </w:tcBorders>
            <w:hideMark/>
          </w:tcPr>
          <w:p w14:paraId="65E23ED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EE750B" w14:textId="77777777" w:rsidTr="007E6D93">
        <w:trPr>
          <w:trHeight w:val="179"/>
          <w:jc w:val="center"/>
        </w:trPr>
        <w:tc>
          <w:tcPr>
            <w:tcW w:w="534" w:type="dxa"/>
            <w:tcBorders>
              <w:top w:val="nil"/>
              <w:left w:val="single" w:sz="12" w:space="0" w:color="auto"/>
              <w:bottom w:val="nil"/>
              <w:right w:val="nil"/>
            </w:tcBorders>
          </w:tcPr>
          <w:p w14:paraId="248ABBB1" w14:textId="20541F68" w:rsidR="0047048A" w:rsidRPr="002C5414" w:rsidRDefault="005A1F2D" w:rsidP="007E6D93">
            <w:pPr>
              <w:rPr>
                <w:rFonts w:ascii="Arial" w:hAnsi="Arial" w:cs="Arial"/>
              </w:rPr>
            </w:pPr>
            <w:r>
              <w:rPr>
                <w:rFonts w:ascii="Arial" w:hAnsi="Arial" w:cs="Arial"/>
              </w:rPr>
              <w:t>C</w:t>
            </w:r>
          </w:p>
        </w:tc>
        <w:tc>
          <w:tcPr>
            <w:tcW w:w="4710" w:type="dxa"/>
            <w:tcBorders>
              <w:top w:val="nil"/>
              <w:left w:val="nil"/>
              <w:bottom w:val="nil"/>
              <w:right w:val="nil"/>
            </w:tcBorders>
          </w:tcPr>
          <w:p w14:paraId="794F464C"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8"/>
            </w:r>
            <w:r w:rsidRPr="002C5414">
              <w:rPr>
                <w:rFonts w:ascii="Arial" w:hAnsi="Arial" w:cs="Arial"/>
              </w:rPr>
              <w:t>)</w:t>
            </w:r>
          </w:p>
        </w:tc>
        <w:tc>
          <w:tcPr>
            <w:tcW w:w="4787" w:type="dxa"/>
            <w:gridSpan w:val="2"/>
            <w:tcBorders>
              <w:top w:val="nil"/>
              <w:left w:val="nil"/>
              <w:bottom w:val="nil"/>
              <w:right w:val="single" w:sz="12" w:space="0" w:color="auto"/>
            </w:tcBorders>
          </w:tcPr>
          <w:p w14:paraId="7148B90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4EC0BE" w14:textId="77777777" w:rsidTr="007E6D93">
        <w:trPr>
          <w:trHeight w:val="179"/>
          <w:jc w:val="center"/>
        </w:trPr>
        <w:tc>
          <w:tcPr>
            <w:tcW w:w="534" w:type="dxa"/>
            <w:tcBorders>
              <w:top w:val="nil"/>
              <w:left w:val="single" w:sz="12" w:space="0" w:color="auto"/>
              <w:bottom w:val="single" w:sz="12" w:space="0" w:color="auto"/>
              <w:right w:val="nil"/>
            </w:tcBorders>
            <w:hideMark/>
          </w:tcPr>
          <w:p w14:paraId="100CEF74" w14:textId="56459FBD" w:rsidR="0047048A" w:rsidRPr="002C5414" w:rsidRDefault="005A1F2D" w:rsidP="007E6D93">
            <w:pPr>
              <w:rPr>
                <w:rFonts w:ascii="Arial" w:hAnsi="Arial" w:cs="Arial"/>
              </w:rPr>
            </w:pPr>
            <w:r>
              <w:rPr>
                <w:rFonts w:ascii="Arial" w:hAnsi="Arial" w:cs="Arial"/>
              </w:rPr>
              <w:t>D</w:t>
            </w:r>
          </w:p>
        </w:tc>
        <w:tc>
          <w:tcPr>
            <w:tcW w:w="4710" w:type="dxa"/>
            <w:tcBorders>
              <w:top w:val="nil"/>
              <w:left w:val="nil"/>
              <w:bottom w:val="single" w:sz="12" w:space="0" w:color="auto"/>
              <w:right w:val="nil"/>
            </w:tcBorders>
            <w:hideMark/>
          </w:tcPr>
          <w:p w14:paraId="5B4B016B" w14:textId="77777777" w:rsidR="0047048A" w:rsidRPr="002C5414" w:rsidRDefault="0047048A" w:rsidP="007E6D93">
            <w:pPr>
              <w:rPr>
                <w:rFonts w:ascii="Arial" w:hAnsi="Arial" w:cs="Arial"/>
              </w:rPr>
            </w:pPr>
            <w:r w:rsidRPr="002C5414">
              <w:rPr>
                <w:rFonts w:ascii="Arial" w:hAnsi="Arial" w:cs="Arial"/>
              </w:rPr>
              <w:t>Sklenitev pogodbe</w:t>
            </w:r>
          </w:p>
        </w:tc>
        <w:tc>
          <w:tcPr>
            <w:tcW w:w="4787" w:type="dxa"/>
            <w:gridSpan w:val="2"/>
            <w:tcBorders>
              <w:top w:val="nil"/>
              <w:left w:val="nil"/>
              <w:bottom w:val="single" w:sz="12" w:space="0" w:color="auto"/>
              <w:right w:val="single" w:sz="12" w:space="0" w:color="auto"/>
            </w:tcBorders>
            <w:hideMark/>
          </w:tcPr>
          <w:p w14:paraId="67823C4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bl>
    <w:p w14:paraId="10CA40D5"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17"/>
        <w:gridCol w:w="2179"/>
        <w:gridCol w:w="2381"/>
      </w:tblGrid>
      <w:tr w:rsidR="0047048A" w:rsidRPr="00FE6B7C" w14:paraId="590E92CD"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A25D950"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285EC2AD" w14:textId="77777777" w:rsidTr="007E6D93">
        <w:tc>
          <w:tcPr>
            <w:tcW w:w="5364" w:type="dxa"/>
            <w:gridSpan w:val="2"/>
            <w:tcBorders>
              <w:top w:val="single" w:sz="4" w:space="0" w:color="auto"/>
              <w:left w:val="single" w:sz="4" w:space="0" w:color="auto"/>
              <w:bottom w:val="single" w:sz="4" w:space="0" w:color="auto"/>
              <w:right w:val="single" w:sz="4" w:space="0" w:color="auto"/>
            </w:tcBorders>
            <w:vAlign w:val="center"/>
          </w:tcPr>
          <w:p w14:paraId="1F2299EB" w14:textId="77777777" w:rsidR="0047048A" w:rsidRPr="002C5414" w:rsidRDefault="0047048A" w:rsidP="007E6D93">
            <w:pPr>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hideMark/>
          </w:tcPr>
          <w:p w14:paraId="0D777EE0"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9"/>
            </w:r>
          </w:p>
        </w:tc>
        <w:tc>
          <w:tcPr>
            <w:tcW w:w="2381" w:type="dxa"/>
            <w:tcBorders>
              <w:top w:val="single" w:sz="4" w:space="0" w:color="auto"/>
              <w:left w:val="single" w:sz="4" w:space="0" w:color="auto"/>
              <w:bottom w:val="single" w:sz="4" w:space="0" w:color="auto"/>
              <w:right w:val="single" w:sz="4" w:space="0" w:color="auto"/>
            </w:tcBorders>
            <w:vAlign w:val="center"/>
            <w:hideMark/>
          </w:tcPr>
          <w:p w14:paraId="3C4B1B30"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82D471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65F3034" w14:textId="77777777" w:rsidR="0047048A" w:rsidRPr="002C5414" w:rsidRDefault="0047048A" w:rsidP="007E6D93">
            <w:pPr>
              <w:rPr>
                <w:rFonts w:ascii="Arial" w:hAnsi="Arial" w:cs="Arial"/>
                <w:b/>
              </w:rPr>
            </w:pPr>
            <w:r w:rsidRPr="002C5414">
              <w:rPr>
                <w:rFonts w:ascii="Arial" w:hAnsi="Arial" w:cs="Arial"/>
                <w:b/>
              </w:rPr>
              <w:t>A</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CC90E1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B3E30C2" w14:textId="77777777" w:rsidTr="007E6D93">
        <w:tc>
          <w:tcPr>
            <w:tcW w:w="447" w:type="dxa"/>
            <w:tcBorders>
              <w:top w:val="single" w:sz="4" w:space="0" w:color="auto"/>
              <w:left w:val="single" w:sz="4" w:space="0" w:color="auto"/>
              <w:bottom w:val="single" w:sz="4" w:space="0" w:color="auto"/>
              <w:right w:val="single" w:sz="4" w:space="0" w:color="auto"/>
            </w:tcBorders>
          </w:tcPr>
          <w:p w14:paraId="2C0E126E" w14:textId="77777777" w:rsidR="0047048A" w:rsidRPr="002C5414" w:rsidRDefault="0047048A" w:rsidP="007E6D93">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2E5D935"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6CA98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4A3775"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035451ED" w14:textId="77777777" w:rsidTr="007E6D93">
        <w:tc>
          <w:tcPr>
            <w:tcW w:w="447" w:type="dxa"/>
            <w:tcBorders>
              <w:top w:val="single" w:sz="4" w:space="0" w:color="auto"/>
              <w:left w:val="single" w:sz="4" w:space="0" w:color="auto"/>
              <w:bottom w:val="single" w:sz="4" w:space="0" w:color="auto"/>
              <w:right w:val="single" w:sz="4" w:space="0" w:color="auto"/>
            </w:tcBorders>
          </w:tcPr>
          <w:p w14:paraId="7BE17796" w14:textId="77777777" w:rsidR="0047048A" w:rsidRPr="002C5414" w:rsidRDefault="0047048A" w:rsidP="007E6D93">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hideMark/>
          </w:tcPr>
          <w:p w14:paraId="13B5B20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C7B65D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4FE1ABB" w14:textId="77777777" w:rsidR="0047048A" w:rsidRPr="002C5414" w:rsidRDefault="0047048A" w:rsidP="007E6D93">
            <w:pPr>
              <w:rPr>
                <w:rFonts w:ascii="Arial" w:hAnsi="Arial" w:cs="Arial"/>
              </w:rPr>
            </w:pPr>
          </w:p>
        </w:tc>
      </w:tr>
      <w:tr w:rsidR="0047048A" w:rsidRPr="00FE6B7C" w14:paraId="084D7381" w14:textId="77777777" w:rsidTr="007E6D93">
        <w:tc>
          <w:tcPr>
            <w:tcW w:w="447" w:type="dxa"/>
            <w:tcBorders>
              <w:top w:val="single" w:sz="4" w:space="0" w:color="auto"/>
              <w:left w:val="single" w:sz="4" w:space="0" w:color="auto"/>
              <w:bottom w:val="single" w:sz="4" w:space="0" w:color="auto"/>
              <w:right w:val="single" w:sz="4" w:space="0" w:color="auto"/>
            </w:tcBorders>
          </w:tcPr>
          <w:p w14:paraId="54D7AA58" w14:textId="77777777" w:rsidR="0047048A" w:rsidRPr="002C5414" w:rsidRDefault="0047048A" w:rsidP="007E6D93">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70AEC31E" w14:textId="4CEB22FE"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A74E8E">
              <w:rPr>
                <w:rFonts w:ascii="Arial" w:hAnsi="Arial" w:cs="Arial"/>
              </w:rPr>
              <w:t>končnega prejemnika</w:t>
            </w:r>
          </w:p>
        </w:tc>
        <w:tc>
          <w:tcPr>
            <w:tcW w:w="2179" w:type="dxa"/>
            <w:tcBorders>
              <w:top w:val="single" w:sz="4" w:space="0" w:color="auto"/>
              <w:left w:val="single" w:sz="4" w:space="0" w:color="auto"/>
              <w:bottom w:val="single" w:sz="4" w:space="0" w:color="auto"/>
              <w:right w:val="single" w:sz="4" w:space="0" w:color="auto"/>
            </w:tcBorders>
            <w:vAlign w:val="center"/>
          </w:tcPr>
          <w:p w14:paraId="7B803BD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85E276"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21E9AD8B"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4DCE8" w14:textId="77777777" w:rsidR="0047048A" w:rsidRPr="002C5414" w:rsidRDefault="0047048A" w:rsidP="007E6D93">
            <w:pPr>
              <w:rPr>
                <w:rFonts w:ascii="Arial" w:hAnsi="Arial" w:cs="Arial"/>
                <w:b/>
              </w:rPr>
            </w:pPr>
            <w:r w:rsidRPr="002C5414">
              <w:rPr>
                <w:rFonts w:ascii="Arial" w:hAnsi="Arial" w:cs="Arial"/>
                <w:b/>
              </w:rPr>
              <w:t>B</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8AB625F"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4EE553AC" w14:textId="77777777" w:rsidTr="007E6D93">
        <w:tc>
          <w:tcPr>
            <w:tcW w:w="447" w:type="dxa"/>
            <w:vMerge w:val="restart"/>
            <w:tcBorders>
              <w:top w:val="single" w:sz="4" w:space="0" w:color="auto"/>
              <w:left w:val="single" w:sz="4" w:space="0" w:color="auto"/>
              <w:right w:val="single" w:sz="4" w:space="0" w:color="auto"/>
            </w:tcBorders>
            <w:hideMark/>
          </w:tcPr>
          <w:p w14:paraId="334D0B05" w14:textId="15D109AB" w:rsidR="0047048A" w:rsidRPr="002C5414" w:rsidRDefault="00B677E8" w:rsidP="007E6D93">
            <w:pPr>
              <w:rPr>
                <w:rFonts w:ascii="Arial" w:hAnsi="Arial" w:cs="Arial"/>
              </w:rPr>
            </w:pPr>
            <w:r>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DAC87DF"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6A7D3C7C" w14:textId="77777777" w:rsidTr="007E6D93">
        <w:tc>
          <w:tcPr>
            <w:tcW w:w="447" w:type="dxa"/>
            <w:vMerge/>
            <w:tcBorders>
              <w:left w:val="single" w:sz="4" w:space="0" w:color="auto"/>
              <w:right w:val="single" w:sz="4" w:space="0" w:color="auto"/>
            </w:tcBorders>
            <w:vAlign w:val="center"/>
            <w:hideMark/>
          </w:tcPr>
          <w:p w14:paraId="4EC7C94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1814976"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37EC153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6F61D7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64E0D" w14:textId="77777777" w:rsidR="0047048A" w:rsidRPr="002C5414" w:rsidRDefault="0047048A" w:rsidP="007E6D93">
            <w:pPr>
              <w:rPr>
                <w:rFonts w:ascii="Arial" w:hAnsi="Arial" w:cs="Arial"/>
              </w:rPr>
            </w:pPr>
          </w:p>
        </w:tc>
      </w:tr>
      <w:tr w:rsidR="0047048A" w:rsidRPr="00FE6B7C" w14:paraId="2988F1AF" w14:textId="77777777" w:rsidTr="007E6D93">
        <w:tc>
          <w:tcPr>
            <w:tcW w:w="447" w:type="dxa"/>
            <w:vMerge/>
            <w:tcBorders>
              <w:left w:val="single" w:sz="4" w:space="0" w:color="auto"/>
              <w:bottom w:val="single" w:sz="4" w:space="0" w:color="auto"/>
              <w:right w:val="single" w:sz="4" w:space="0" w:color="auto"/>
            </w:tcBorders>
            <w:vAlign w:val="center"/>
          </w:tcPr>
          <w:p w14:paraId="6186533C"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9341E1A"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5F73CE91"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79" w:type="dxa"/>
            <w:tcBorders>
              <w:top w:val="single" w:sz="4" w:space="0" w:color="auto"/>
              <w:left w:val="single" w:sz="4" w:space="0" w:color="auto"/>
              <w:bottom w:val="single" w:sz="4" w:space="0" w:color="auto"/>
              <w:right w:val="single" w:sz="4" w:space="0" w:color="auto"/>
            </w:tcBorders>
            <w:vAlign w:val="center"/>
          </w:tcPr>
          <w:p w14:paraId="78C88C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B2E1B0" w14:textId="77777777" w:rsidR="0047048A" w:rsidRPr="002C5414" w:rsidRDefault="0047048A" w:rsidP="007E6D93">
            <w:pPr>
              <w:rPr>
                <w:rFonts w:ascii="Arial" w:hAnsi="Arial" w:cs="Arial"/>
              </w:rPr>
            </w:pPr>
          </w:p>
        </w:tc>
      </w:tr>
      <w:tr w:rsidR="0047048A" w:rsidRPr="00FE6B7C" w14:paraId="006537B4" w14:textId="77777777" w:rsidTr="007E6D93">
        <w:tc>
          <w:tcPr>
            <w:tcW w:w="447" w:type="dxa"/>
            <w:vMerge w:val="restart"/>
            <w:tcBorders>
              <w:top w:val="single" w:sz="4" w:space="0" w:color="auto"/>
              <w:left w:val="single" w:sz="4" w:space="0" w:color="auto"/>
              <w:right w:val="single" w:sz="4" w:space="0" w:color="auto"/>
            </w:tcBorders>
            <w:hideMark/>
          </w:tcPr>
          <w:p w14:paraId="05AC8AC3" w14:textId="0F6CA9AF" w:rsidR="0047048A" w:rsidRPr="002C5414" w:rsidRDefault="00B677E8" w:rsidP="007E6D93">
            <w:pPr>
              <w:rPr>
                <w:rFonts w:ascii="Arial" w:hAnsi="Arial" w:cs="Arial"/>
              </w:rPr>
            </w:pPr>
            <w:r>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4198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3DBA2034" w14:textId="77777777" w:rsidTr="007E6D93">
        <w:tc>
          <w:tcPr>
            <w:tcW w:w="447" w:type="dxa"/>
            <w:vMerge/>
            <w:tcBorders>
              <w:left w:val="single" w:sz="4" w:space="0" w:color="auto"/>
              <w:right w:val="single" w:sz="4" w:space="0" w:color="auto"/>
            </w:tcBorders>
            <w:vAlign w:val="center"/>
            <w:hideMark/>
          </w:tcPr>
          <w:p w14:paraId="4616A31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D7AC999" w14:textId="7B30BAD9" w:rsidR="0047048A" w:rsidRPr="002C5414" w:rsidRDefault="0047048A" w:rsidP="007E6D93">
            <w:pPr>
              <w:rPr>
                <w:rFonts w:ascii="Arial" w:hAnsi="Arial" w:cs="Arial"/>
              </w:rPr>
            </w:pPr>
            <w:r w:rsidRPr="002C5414">
              <w:rPr>
                <w:rFonts w:ascii="Arial" w:hAnsi="Arial" w:cs="Arial"/>
              </w:rPr>
              <w:t>Ocenjena vrednost JN ustreza kriteriju za oddajo JN po NMV (47. čl. ZJN-3)</w:t>
            </w:r>
            <w:r w:rsidR="00FA0887" w:rsidRPr="002C5414">
              <w:rPr>
                <w:rFonts w:ascii="Arial" w:hAnsi="Arial" w:cs="Arial"/>
              </w:rPr>
              <w:t xml:space="preserve"> (</w:t>
            </w:r>
            <w:r w:rsidR="00C16D64" w:rsidRPr="002C5414">
              <w:rPr>
                <w:rFonts w:ascii="Arial" w:hAnsi="Arial" w:cs="Arial"/>
              </w:rPr>
              <w:t>novela ZJN- 3b)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94D59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1CD34" w14:textId="77777777" w:rsidR="0047048A" w:rsidRPr="002C5414" w:rsidRDefault="0047048A" w:rsidP="007E6D93">
            <w:pPr>
              <w:rPr>
                <w:rFonts w:ascii="Arial" w:hAnsi="Arial" w:cs="Arial"/>
              </w:rPr>
            </w:pPr>
          </w:p>
        </w:tc>
      </w:tr>
      <w:tr w:rsidR="0047048A" w:rsidRPr="00FE6B7C" w14:paraId="6829DE5B" w14:textId="77777777" w:rsidTr="002C5414">
        <w:trPr>
          <w:trHeight w:val="206"/>
        </w:trPr>
        <w:tc>
          <w:tcPr>
            <w:tcW w:w="447" w:type="dxa"/>
            <w:vMerge/>
            <w:tcBorders>
              <w:left w:val="single" w:sz="4" w:space="0" w:color="auto"/>
              <w:right w:val="single" w:sz="4" w:space="0" w:color="auto"/>
            </w:tcBorders>
            <w:vAlign w:val="center"/>
            <w:hideMark/>
          </w:tcPr>
          <w:p w14:paraId="28723C5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1819A17"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4013EF2"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D8948B" w14:textId="211B35AB"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neposredni in posred</w:t>
            </w:r>
            <w:r w:rsidR="00373EC7" w:rsidRPr="002C5414">
              <w:rPr>
                <w:rFonts w:ascii="Arial" w:hAnsi="Arial" w:cs="Arial"/>
                <w:i/>
                <w:sz w:val="20"/>
                <w:szCs w:val="20"/>
              </w:rPr>
              <w:t>n</w:t>
            </w:r>
            <w:r w:rsidRPr="002C5414">
              <w:rPr>
                <w:rFonts w:ascii="Arial" w:hAnsi="Arial" w:cs="Arial"/>
                <w:i/>
                <w:sz w:val="20"/>
                <w:szCs w:val="20"/>
              </w:rPr>
              <w:t xml:space="preserve">i proračunski uporabniki upoštevajo še pravila o javnih financah – ZJF in </w:t>
            </w:r>
            <w:bookmarkStart w:id="10" w:name="_Hlk147739288"/>
            <w:r w:rsidR="00373EC7" w:rsidRPr="002C5414">
              <w:rPr>
                <w:rFonts w:ascii="Arial" w:hAnsi="Arial" w:cs="Arial"/>
                <w:i/>
                <w:sz w:val="20"/>
                <w:szCs w:val="20"/>
              </w:rPr>
              <w:t xml:space="preserve">vsakokratni veljavni </w:t>
            </w:r>
            <w:r w:rsidRPr="002C5414">
              <w:rPr>
                <w:rFonts w:ascii="Arial" w:hAnsi="Arial" w:cs="Arial"/>
                <w:i/>
                <w:sz w:val="20"/>
                <w:szCs w:val="20"/>
              </w:rPr>
              <w:t>ZIPRS</w:t>
            </w:r>
            <w:r w:rsidRPr="00422EB2">
              <w:rPr>
                <w:rFonts w:ascii="Arial" w:hAnsi="Arial" w:cs="Arial"/>
                <w:i/>
                <w:sz w:val="20"/>
                <w:szCs w:val="20"/>
              </w:rPr>
              <w:t xml:space="preserve">; </w:t>
            </w:r>
            <w:r w:rsidRPr="002C5414">
              <w:rPr>
                <w:rFonts w:ascii="Arial" w:hAnsi="Arial" w:cs="Arial"/>
                <w:i/>
                <w:sz w:val="20"/>
                <w:szCs w:val="20"/>
              </w:rPr>
              <w:t xml:space="preserve">za neposredne uporabnike – </w:t>
            </w:r>
            <w:proofErr w:type="spellStart"/>
            <w:r w:rsidR="002D4E9B" w:rsidRPr="002C5414">
              <w:rPr>
                <w:rFonts w:ascii="Arial" w:hAnsi="Arial" w:cs="Arial"/>
                <w:i/>
                <w:sz w:val="20"/>
                <w:szCs w:val="20"/>
              </w:rPr>
              <w:t>zagotovlje</w:t>
            </w:r>
            <w:proofErr w:type="spellEnd"/>
            <w:r w:rsidR="002D4E9B" w:rsidRPr="002C5414">
              <w:rPr>
                <w:rFonts w:ascii="Arial" w:hAnsi="Arial" w:cs="Arial"/>
                <w:i/>
                <w:sz w:val="20"/>
                <w:szCs w:val="20"/>
              </w:rPr>
              <w:t xml:space="preserve"> vir </w:t>
            </w:r>
            <w:proofErr w:type="spellStart"/>
            <w:r w:rsidR="002D4E9B" w:rsidRPr="002C5414">
              <w:rPr>
                <w:rFonts w:ascii="Arial" w:hAnsi="Arial" w:cs="Arial"/>
                <w:i/>
                <w:sz w:val="20"/>
                <w:szCs w:val="20"/>
              </w:rPr>
              <w:t>finaciranja</w:t>
            </w:r>
            <w:proofErr w:type="spellEnd"/>
            <w:r w:rsidR="00373EC7" w:rsidRPr="002C5414">
              <w:rPr>
                <w:rFonts w:ascii="Arial" w:hAnsi="Arial" w:cs="Arial"/>
                <w:i/>
                <w:sz w:val="20"/>
                <w:szCs w:val="20"/>
              </w:rPr>
              <w:t xml:space="preserve"> </w:t>
            </w:r>
            <w:bookmarkEnd w:id="10"/>
          </w:p>
          <w:p w14:paraId="35C76F0A"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w:t>
            </w:r>
            <w:r w:rsidRPr="002C5414">
              <w:rPr>
                <w:rFonts w:ascii="Arial" w:hAnsi="Arial" w:cs="Arial"/>
                <w:i/>
                <w:sz w:val="20"/>
                <w:szCs w:val="20"/>
              </w:rPr>
              <w:lastRenderedPageBreak/>
              <w:t xml:space="preserve">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10"/>
            </w:r>
            <w:r w:rsidRPr="002C5414">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FBA49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E69D35" w14:textId="77777777" w:rsidR="0047048A" w:rsidRPr="002C5414" w:rsidRDefault="0047048A" w:rsidP="007E6D93">
            <w:pPr>
              <w:jc w:val="center"/>
              <w:rPr>
                <w:rFonts w:ascii="Arial" w:hAnsi="Arial" w:cs="Arial"/>
              </w:rPr>
            </w:pPr>
          </w:p>
        </w:tc>
      </w:tr>
      <w:tr w:rsidR="0047048A" w:rsidRPr="00FE6B7C" w14:paraId="02CF13C1" w14:textId="77777777" w:rsidTr="007E6D93">
        <w:tc>
          <w:tcPr>
            <w:tcW w:w="447" w:type="dxa"/>
            <w:vMerge/>
            <w:tcBorders>
              <w:left w:val="single" w:sz="4" w:space="0" w:color="auto"/>
              <w:right w:val="single" w:sz="4" w:space="0" w:color="auto"/>
            </w:tcBorders>
            <w:vAlign w:val="center"/>
            <w:hideMark/>
          </w:tcPr>
          <w:p w14:paraId="29443CA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9D876BD"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0500BD9" w14:textId="77777777" w:rsidR="0047048A" w:rsidRPr="002C5414" w:rsidRDefault="0047048A" w:rsidP="007E6D93">
            <w:pPr>
              <w:jc w:val="center"/>
              <w:rPr>
                <w:rFonts w:ascii="Arial" w:hAnsi="Arial" w:cs="Arial"/>
              </w:rPr>
            </w:pPr>
          </w:p>
          <w:p w14:paraId="59E35FD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E0BD69"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preveriti le, če je imenovana komisija</w:t>
            </w:r>
          </w:p>
        </w:tc>
      </w:tr>
      <w:tr w:rsidR="0047048A" w:rsidRPr="00FE6B7C" w14:paraId="21E90B2A" w14:textId="77777777" w:rsidTr="007E6D93">
        <w:trPr>
          <w:trHeight w:val="428"/>
        </w:trPr>
        <w:tc>
          <w:tcPr>
            <w:tcW w:w="447" w:type="dxa"/>
            <w:vMerge/>
            <w:tcBorders>
              <w:left w:val="single" w:sz="4" w:space="0" w:color="auto"/>
              <w:right w:val="single" w:sz="4" w:space="0" w:color="auto"/>
            </w:tcBorders>
            <w:vAlign w:val="center"/>
          </w:tcPr>
          <w:p w14:paraId="5D3585D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95C78D1"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1B93DBD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79" w:type="dxa"/>
            <w:tcBorders>
              <w:top w:val="single" w:sz="4" w:space="0" w:color="auto"/>
              <w:left w:val="single" w:sz="4" w:space="0" w:color="auto"/>
              <w:bottom w:val="single" w:sz="4" w:space="0" w:color="auto"/>
              <w:right w:val="single" w:sz="4" w:space="0" w:color="auto"/>
            </w:tcBorders>
            <w:vAlign w:val="center"/>
          </w:tcPr>
          <w:p w14:paraId="1264BE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3DE7BCA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7E3DBF83"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preveriti le v primeru pooblastila</w:t>
            </w:r>
          </w:p>
        </w:tc>
      </w:tr>
      <w:tr w:rsidR="0047048A" w:rsidRPr="00FE6B7C" w14:paraId="6ED43D32" w14:textId="77777777" w:rsidTr="007E6D93">
        <w:tc>
          <w:tcPr>
            <w:tcW w:w="447" w:type="dxa"/>
            <w:vMerge/>
            <w:tcBorders>
              <w:left w:val="single" w:sz="4" w:space="0" w:color="auto"/>
              <w:bottom w:val="single" w:sz="4" w:space="0" w:color="auto"/>
              <w:right w:val="single" w:sz="4" w:space="0" w:color="auto"/>
            </w:tcBorders>
            <w:vAlign w:val="center"/>
          </w:tcPr>
          <w:p w14:paraId="045E066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62957F8" w14:textId="62987B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p>
        </w:tc>
        <w:tc>
          <w:tcPr>
            <w:tcW w:w="2179" w:type="dxa"/>
            <w:tcBorders>
              <w:top w:val="single" w:sz="4" w:space="0" w:color="auto"/>
              <w:left w:val="single" w:sz="4" w:space="0" w:color="auto"/>
              <w:bottom w:val="single" w:sz="4" w:space="0" w:color="auto"/>
              <w:right w:val="single" w:sz="4" w:space="0" w:color="auto"/>
            </w:tcBorders>
            <w:vAlign w:val="center"/>
          </w:tcPr>
          <w:p w14:paraId="1B208C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AC667C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3888AFF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velja zgolj za občine in njene ožje dele</w:t>
            </w:r>
            <w:r w:rsidRPr="002C5414">
              <w:rPr>
                <w:rFonts w:ascii="Arial" w:hAnsi="Arial" w:cs="Arial"/>
                <w:b/>
                <w:i/>
                <w:color w:val="A6A6A6" w:themeColor="background1" w:themeShade="A6"/>
              </w:rPr>
              <w:t xml:space="preserve"> </w:t>
            </w:r>
          </w:p>
        </w:tc>
      </w:tr>
      <w:tr w:rsidR="0047048A" w:rsidRPr="00FE6B7C" w14:paraId="7FB4F813"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F3CA185" w14:textId="0ECB5CC1" w:rsidR="0047048A" w:rsidRPr="002C5414" w:rsidRDefault="00B677E8" w:rsidP="007E6D93">
            <w:pPr>
              <w:rPr>
                <w:rFonts w:ascii="Arial" w:hAnsi="Arial" w:cs="Arial"/>
              </w:rPr>
            </w:pPr>
            <w:r>
              <w:rPr>
                <w:rFonts w:ascii="Arial" w:hAnsi="Arial" w:cs="Arial"/>
              </w:rPr>
              <w:t>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0D5CFC"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B1DA453" w14:textId="77777777" w:rsidTr="007E6D93">
        <w:trPr>
          <w:trHeight w:val="144"/>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C9DEA8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right w:val="single" w:sz="4" w:space="0" w:color="auto"/>
            </w:tcBorders>
            <w:vAlign w:val="center"/>
          </w:tcPr>
          <w:p w14:paraId="313A75F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2ACB439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A6E342" w14:textId="77777777" w:rsidR="00B677E8"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52EBE12D" w14:textId="12AC85BF" w:rsidR="0047048A" w:rsidRPr="00422EB2" w:rsidRDefault="00B677E8" w:rsidP="00422EB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na portalu JN (ukinila se je možnost objave te dokumentacije na posameznih drugih spletnih mestih), razen izjem tistih delov dokumentacije, kjer zaradi oblike, velikosti ali zagotavljanja zaščite datotek to ni mogoče</w:t>
            </w:r>
          </w:p>
          <w:p w14:paraId="3E2A4A79"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7777D69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1F31FD87" w14:textId="77777777" w:rsidR="0047048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variantne ponudbe so dovoljene zgolj, če so predvidene/zahtevane v dokumentaciji v zvezi z oddajo JN – 72. čl. ZJN-3)</w:t>
            </w:r>
          </w:p>
          <w:p w14:paraId="4B70B932" w14:textId="0745701F" w:rsidR="00B677E8" w:rsidRPr="002C5414" w:rsidRDefault="00B677E8"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rPr>
              <w:t>predmet naročila je zadostno in dovolj natančno opredeljen, opisan in morebitnim ponudnikom omogoča, da v celoti opredelijo predmet JN, in tako ne povzroča odvračilnega učinka, ki lahko omeji konkurenco</w:t>
            </w:r>
          </w:p>
        </w:tc>
        <w:tc>
          <w:tcPr>
            <w:tcW w:w="2179" w:type="dxa"/>
            <w:tcBorders>
              <w:top w:val="single" w:sz="4" w:space="0" w:color="auto"/>
              <w:left w:val="single" w:sz="4" w:space="0" w:color="auto"/>
              <w:right w:val="single" w:sz="4" w:space="0" w:color="auto"/>
            </w:tcBorders>
            <w:vAlign w:val="center"/>
            <w:hideMark/>
          </w:tcPr>
          <w:p w14:paraId="3E7D98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right w:val="single" w:sz="4" w:space="0" w:color="auto"/>
            </w:tcBorders>
          </w:tcPr>
          <w:p w14:paraId="73579CDC" w14:textId="77777777" w:rsidR="0047048A" w:rsidRPr="002C5414" w:rsidRDefault="0047048A" w:rsidP="007E6D93">
            <w:pPr>
              <w:jc w:val="center"/>
              <w:rPr>
                <w:rFonts w:ascii="Arial" w:hAnsi="Arial" w:cs="Arial"/>
                <w:b/>
                <w:bCs/>
              </w:rPr>
            </w:pPr>
          </w:p>
          <w:p w14:paraId="0329869B" w14:textId="77777777" w:rsidR="0047048A" w:rsidRPr="002C5414" w:rsidRDefault="0047048A" w:rsidP="007E6D93">
            <w:pPr>
              <w:jc w:val="center"/>
              <w:rPr>
                <w:rFonts w:ascii="Arial" w:hAnsi="Arial" w:cs="Arial"/>
                <w:b/>
                <w:bCs/>
              </w:rPr>
            </w:pPr>
          </w:p>
        </w:tc>
      </w:tr>
      <w:tr w:rsidR="0047048A" w:rsidRPr="00FE6B7C" w14:paraId="17C48E57"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B35F0F3"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F69814F" w14:textId="77777777" w:rsidR="0047048A" w:rsidRPr="002C5414" w:rsidRDefault="0047048A" w:rsidP="007E6D93">
            <w:pPr>
              <w:rPr>
                <w:rFonts w:ascii="Arial" w:hAnsi="Arial" w:cs="Arial"/>
                <w:i/>
              </w:rPr>
            </w:pPr>
            <w:r w:rsidRPr="002C5414">
              <w:rPr>
                <w:rFonts w:ascii="Arial" w:hAnsi="Arial" w:cs="Arial"/>
              </w:rPr>
              <w:t>V obvestilu o javnem naročilu je navedeno, da so v postopek vključena pogajanja (2. odst. 47. čl. in smiselna uporaba 44. čl. ZJN-3)</w:t>
            </w:r>
          </w:p>
          <w:p w14:paraId="5D925DE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postopek NMV se lahko vključijo pogajanja in v tem primeru je to treba navesti v obvestilu o javnem naročilu in jih tudi izvesti, če pa pogajanja niso predvidena v obvestilu o javnem naročilu, jih ni dovoljeno izvesti)</w:t>
            </w:r>
          </w:p>
        </w:tc>
        <w:tc>
          <w:tcPr>
            <w:tcW w:w="2179" w:type="dxa"/>
            <w:tcBorders>
              <w:top w:val="single" w:sz="4" w:space="0" w:color="auto"/>
              <w:left w:val="single" w:sz="4" w:space="0" w:color="auto"/>
              <w:bottom w:val="single" w:sz="4" w:space="0" w:color="auto"/>
              <w:right w:val="single" w:sz="4" w:space="0" w:color="auto"/>
            </w:tcBorders>
            <w:vAlign w:val="center"/>
          </w:tcPr>
          <w:p w14:paraId="53288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6B7DC3"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zakon dopušča pogajanja, vendar je njihova izvedba obvezna in dopustna le, če jih naročnik predvidi v RD</w:t>
            </w:r>
          </w:p>
        </w:tc>
      </w:tr>
      <w:tr w:rsidR="0047048A" w:rsidRPr="00FE6B7C" w14:paraId="7371B7E1"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A9553A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DB81D43"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lastRenderedPageBreak/>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B4798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B1C4B6"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potrebna obrazložitev</w:t>
            </w:r>
          </w:p>
          <w:p w14:paraId="52D430A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v primeru, da naročnik omeji število sklopov, ki jih lahko odda en ponudnik, je treba preveriti ali obstajajo objektivna in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xml:space="preserve"> merila za določitev, kateri sklopi bodo dodeljeni (enemu ponudniku), in so določeni v obvestilu o naročilu oziroma razpisni dokumentaciji)</w:t>
            </w:r>
          </w:p>
        </w:tc>
        <w:tc>
          <w:tcPr>
            <w:tcW w:w="2179" w:type="dxa"/>
            <w:tcBorders>
              <w:top w:val="single" w:sz="4" w:space="0" w:color="auto"/>
              <w:left w:val="single" w:sz="4" w:space="0" w:color="auto"/>
              <w:bottom w:val="single" w:sz="4" w:space="0" w:color="auto"/>
              <w:right w:val="single" w:sz="4" w:space="0" w:color="auto"/>
            </w:tcBorders>
            <w:vAlign w:val="center"/>
          </w:tcPr>
          <w:p w14:paraId="315BCC9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9C486B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 xml:space="preserve">zgolj če predmet JN izpolnjuje </w:t>
            </w:r>
            <w:r w:rsidRPr="002C5414">
              <w:rPr>
                <w:rFonts w:ascii="Arial" w:hAnsi="Arial" w:cs="Arial"/>
                <w:i/>
                <w:color w:val="A6A6A6" w:themeColor="background1" w:themeShade="A6"/>
              </w:rPr>
              <w:lastRenderedPageBreak/>
              <w:t>zahteve po ločenih sklopih</w:t>
            </w:r>
          </w:p>
        </w:tc>
      </w:tr>
      <w:tr w:rsidR="0047048A" w:rsidRPr="00FE6B7C" w14:paraId="5BD2E79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CA82DE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AF681E4"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79" w:type="dxa"/>
            <w:tcBorders>
              <w:top w:val="single" w:sz="4" w:space="0" w:color="auto"/>
              <w:left w:val="single" w:sz="4" w:space="0" w:color="auto"/>
              <w:bottom w:val="single" w:sz="4" w:space="0" w:color="auto"/>
              <w:right w:val="single" w:sz="4" w:space="0" w:color="auto"/>
            </w:tcBorders>
            <w:vAlign w:val="center"/>
          </w:tcPr>
          <w:p w14:paraId="2DE1C28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8EF6498"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22F2E89F"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vendar če DA, je treba upoštevati zahteve iz dokumentacije JN</w:t>
            </w:r>
          </w:p>
        </w:tc>
      </w:tr>
      <w:tr w:rsidR="0047048A" w:rsidRPr="00FE6B7C" w14:paraId="12F76AC5" w14:textId="77777777" w:rsidTr="007E6D93">
        <w:trPr>
          <w:trHeight w:val="2168"/>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50B5E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040BB3B"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1"/>
            </w:r>
            <w:r w:rsidRPr="002C5414">
              <w:rPr>
                <w:rFonts w:ascii="Arial" w:hAnsi="Arial" w:cs="Arial"/>
              </w:rPr>
              <w:t xml:space="preserve"> ter usmeritve MF):</w:t>
            </w:r>
          </w:p>
          <w:p w14:paraId="2E5BC1B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122756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71FF8D1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garancija za odpravo napak v garancijskem roku (največ 5 % pogodbene vrednosti naročila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3D3C766" w14:textId="77777777" w:rsidR="0047048A" w:rsidRPr="002C5414" w:rsidRDefault="0047048A" w:rsidP="007E6D93">
            <w:pPr>
              <w:jc w:val="center"/>
              <w:rPr>
                <w:rFonts w:ascii="Arial" w:hAnsi="Arial" w:cs="Arial"/>
              </w:rPr>
            </w:pPr>
          </w:p>
          <w:p w14:paraId="1E958892" w14:textId="77777777" w:rsidR="0047048A" w:rsidRPr="002C5414" w:rsidRDefault="0047048A" w:rsidP="007E6D93">
            <w:pPr>
              <w:rPr>
                <w:rFonts w:ascii="Arial" w:hAnsi="Arial" w:cs="Arial"/>
              </w:rPr>
            </w:pPr>
          </w:p>
          <w:p w14:paraId="69A50DE5" w14:textId="77777777" w:rsidR="0047048A" w:rsidRPr="002C5414" w:rsidRDefault="0047048A" w:rsidP="007E6D93">
            <w:pPr>
              <w:jc w:val="center"/>
              <w:rPr>
                <w:rFonts w:ascii="Arial" w:hAnsi="Arial" w:cs="Arial"/>
              </w:rPr>
            </w:pPr>
          </w:p>
          <w:p w14:paraId="7C13079E" w14:textId="77777777" w:rsidR="0047048A" w:rsidRPr="002C5414" w:rsidRDefault="0047048A" w:rsidP="007E6D93">
            <w:pPr>
              <w:jc w:val="center"/>
              <w:rPr>
                <w:rFonts w:ascii="Arial" w:hAnsi="Arial" w:cs="Arial"/>
              </w:rPr>
            </w:pPr>
          </w:p>
          <w:p w14:paraId="01183B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9A1F94C" w14:textId="77777777" w:rsidR="0047048A" w:rsidRPr="002C5414" w:rsidRDefault="0047048A" w:rsidP="007E6D93">
            <w:pPr>
              <w:rPr>
                <w:rFonts w:ascii="Arial" w:hAnsi="Arial" w:cs="Arial"/>
              </w:rPr>
            </w:pPr>
            <w:r w:rsidRPr="002C5414">
              <w:rPr>
                <w:rFonts w:ascii="Arial" w:hAnsi="Arial" w:cs="Arial"/>
              </w:rPr>
              <w:t xml:space="preserve"> </w:t>
            </w:r>
          </w:p>
          <w:p w14:paraId="75E59FF0" w14:textId="77777777" w:rsidR="0047048A" w:rsidRPr="002C5414" w:rsidRDefault="0047048A" w:rsidP="007E6D93">
            <w:pPr>
              <w:rPr>
                <w:rFonts w:ascii="Arial" w:hAnsi="Arial" w:cs="Arial"/>
              </w:rPr>
            </w:pPr>
          </w:p>
          <w:p w14:paraId="0535C2E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A82A16E" w14:textId="77777777" w:rsidR="0047048A" w:rsidRPr="002C5414" w:rsidRDefault="0047048A" w:rsidP="007E6D93">
            <w:pPr>
              <w:rPr>
                <w:rFonts w:ascii="Arial" w:hAnsi="Arial" w:cs="Arial"/>
              </w:rPr>
            </w:pPr>
          </w:p>
          <w:p w14:paraId="0077FBC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6032D8E"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3447A6B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8C7BF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15EE74"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3F3623">
              <w:rPr>
                <w:rFonts w:ascii="Arial" w:hAnsi="Arial" w:cs="Arial"/>
              </w:rPr>
              <w:t xml:space="preserve"> </w:t>
            </w:r>
            <w:r w:rsidRPr="002C5414">
              <w:rPr>
                <w:rStyle w:val="Sprotnaopomba-sklic"/>
                <w:rFonts w:ascii="Arial" w:hAnsi="Arial" w:cs="Arial"/>
              </w:rPr>
              <w:footnoteReference w:id="12"/>
            </w:r>
            <w:r w:rsidRPr="002C5414">
              <w:rPr>
                <w:rFonts w:ascii="Arial" w:hAnsi="Arial" w:cs="Arial"/>
              </w:rPr>
              <w:t xml:space="preserve">(4.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E69CB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BB1EFC2"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le če uredba določa kot obvezno glede na predmet naročila</w:t>
            </w:r>
          </w:p>
        </w:tc>
      </w:tr>
      <w:tr w:rsidR="0047048A" w:rsidRPr="00FE6B7C" w14:paraId="73B900A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BD4828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9FE45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2B077DA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96D25CB"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15DF3604" w14:textId="77777777" w:rsidR="0047048A" w:rsidRPr="00A15B6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13"/>
            </w:r>
            <w:r w:rsidRPr="002C5414">
              <w:rPr>
                <w:rFonts w:ascii="Arial" w:hAnsi="Arial" w:cs="Arial"/>
                <w:i/>
                <w:sz w:val="20"/>
                <w:szCs w:val="20"/>
              </w:rPr>
              <w:t>)</w:t>
            </w:r>
          </w:p>
          <w:p w14:paraId="6C1DA95A" w14:textId="77777777"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B4FD5AE" w14:textId="48F6D3E3"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po 1. 1. 2022)</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C5547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D474F46"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i/>
                <w:color w:val="A6A6A6" w:themeColor="background1" w:themeShade="A6"/>
              </w:rPr>
              <w:t>preverja se glede na določila v RD</w:t>
            </w:r>
            <w:r w:rsidRPr="002C5414">
              <w:rPr>
                <w:rFonts w:ascii="Arial" w:hAnsi="Arial" w:cs="Arial"/>
                <w:b/>
                <w:i/>
                <w:color w:val="A6A6A6" w:themeColor="background1" w:themeShade="A6"/>
              </w:rPr>
              <w:t>, razen obveznih razlogov za izključitev določenih z ZJN-3 (1., 2. in 4. odst. 75. čl. ZJN-3)</w:t>
            </w:r>
          </w:p>
        </w:tc>
      </w:tr>
      <w:tr w:rsidR="0047048A" w:rsidRPr="00FE6B7C" w14:paraId="36924F4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1B5BDB4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DF89C3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(79. čl. ZJN-3) ali druga lastna izjava (3. odst. 47. čl. ZJN-3) v zvezi z oddajo JN</w:t>
            </w:r>
          </w:p>
        </w:tc>
        <w:tc>
          <w:tcPr>
            <w:tcW w:w="2179" w:type="dxa"/>
            <w:tcBorders>
              <w:top w:val="single" w:sz="4" w:space="0" w:color="auto"/>
              <w:left w:val="single" w:sz="4" w:space="0" w:color="auto"/>
              <w:bottom w:val="single" w:sz="4" w:space="0" w:color="auto"/>
              <w:right w:val="single" w:sz="4" w:space="0" w:color="auto"/>
            </w:tcBorders>
            <w:vAlign w:val="center"/>
          </w:tcPr>
          <w:p w14:paraId="358CFCB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C89894" w14:textId="77777777" w:rsidR="0047048A" w:rsidRPr="002C5414" w:rsidRDefault="0047048A" w:rsidP="007E6D93">
            <w:pPr>
              <w:jc w:val="center"/>
              <w:rPr>
                <w:rFonts w:ascii="Arial" w:hAnsi="Arial" w:cs="Arial"/>
                <w:i/>
                <w:color w:val="A6A6A6" w:themeColor="background1" w:themeShade="A6"/>
              </w:rPr>
            </w:pPr>
            <w:r w:rsidRPr="002C5414">
              <w:rPr>
                <w:rFonts w:ascii="Arial" w:hAnsi="Arial" w:cs="Arial"/>
                <w:i/>
                <w:color w:val="A6A6A6" w:themeColor="background1" w:themeShade="A6"/>
              </w:rPr>
              <w:t>V NMV lahko naročnik zahteva tudi lastno izjavo za izkazovanje zahtev</w:t>
            </w:r>
          </w:p>
        </w:tc>
      </w:tr>
      <w:tr w:rsidR="0047048A" w:rsidRPr="00FE6B7C" w14:paraId="2072208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5F7B3F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ABF5FB9"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0AC80C02" w14:textId="77777777" w:rsidR="0047048A" w:rsidRPr="007C7C76" w:rsidRDefault="0047048A" w:rsidP="007E6D93">
            <w:pPr>
              <w:rPr>
                <w:rFonts w:ascii="Arial" w:eastAsia="Calibri" w:hAnsi="Arial" w:cs="Arial"/>
                <w:i/>
                <w:lang w:eastAsia="en-US"/>
              </w:rPr>
            </w:pPr>
            <w:r w:rsidRPr="007C7C76">
              <w:rPr>
                <w:rFonts w:ascii="Arial" w:eastAsia="Calibri" w:hAnsi="Arial" w:cs="Arial"/>
                <w:i/>
                <w:lang w:eastAsia="en-US"/>
              </w:rPr>
              <w:t>(</w:t>
            </w:r>
            <w:r w:rsidRPr="004E46DC">
              <w:rPr>
                <w:rFonts w:ascii="Arial" w:eastAsia="Calibri" w:hAnsi="Arial" w:cs="Arial"/>
                <w:i/>
                <w:u w:val="single"/>
                <w:lang w:eastAsia="en-US"/>
              </w:rPr>
              <w:t>opozorilo</w:t>
            </w:r>
            <w:r w:rsidRPr="007C7C76">
              <w:rPr>
                <w:rFonts w:ascii="Arial" w:eastAsia="Calibri" w:hAnsi="Arial" w:cs="Arial"/>
                <w:i/>
                <w:lang w:eastAsia="en-US"/>
              </w:rPr>
              <w:t xml:space="preserve">: </w:t>
            </w:r>
          </w:p>
          <w:p w14:paraId="37816D5D"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B4D4AF2" w14:textId="0CE37A31"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0DD3667F" w14:textId="33DC7630" w:rsidR="00A15B6A" w:rsidRPr="007C7C76" w:rsidRDefault="00A15B6A" w:rsidP="00A15B6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od 20. 9. 2022 (novela ZJN-3C) za oddajo javnega naročila medicinskih pripomočkov in medicinske opreme naročnik uporabi referenčno ceno kot merilo za oddajo javnega naročila – (novi) 3. odst. 84. čl. ZJN-3</w:t>
            </w:r>
          </w:p>
          <w:p w14:paraId="5F410EAA" w14:textId="2317B398" w:rsidR="0047048A" w:rsidRPr="007C7C76"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 - zadnji stavek </w:t>
            </w:r>
            <w:r w:rsidR="00576596" w:rsidRPr="007C7C76">
              <w:rPr>
                <w:rFonts w:ascii="Arial" w:hAnsi="Arial" w:cs="Arial"/>
                <w:i/>
                <w:sz w:val="20"/>
                <w:szCs w:val="20"/>
              </w:rPr>
              <w:t>5</w:t>
            </w:r>
            <w:r w:rsidRPr="007C7C76">
              <w:rPr>
                <w:rFonts w:ascii="Arial" w:hAnsi="Arial" w:cs="Arial"/>
                <w:i/>
                <w:sz w:val="20"/>
                <w:szCs w:val="20"/>
              </w:rPr>
              <w:t>. odst. 84. čl. ZJN-3 (novela ZJN-3A)</w:t>
            </w:r>
          </w:p>
          <w:p w14:paraId="5DDC673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med merili ne sme biti referenc, ki so tudi med pogoji in se ne nanašajo na predmet naročila (ponovna uporaba pogojev v fazi oddaje JN), vendar pa so reference lahko pogoj in merilo, kadar to ni nesorazmerno in je povezano s predmetom javnega naročila, pri tem pa večje št. referenc od zahtevanega pod pogoji ne more biti točkovano pod merili</w:t>
            </w:r>
          </w:p>
          <w:p w14:paraId="6B6FE864" w14:textId="5F51A5E3"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7C7C76">
              <w:rPr>
                <w:rFonts w:ascii="Arial"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7C7C76">
              <w:rPr>
                <w:rFonts w:ascii="Arial" w:hAnsi="Arial" w:cs="Arial"/>
                <w:i/>
                <w:sz w:val="20"/>
                <w:szCs w:val="20"/>
              </w:rPr>
              <w:t xml:space="preserve"> </w:t>
            </w:r>
            <w:r w:rsidR="00576596" w:rsidRPr="007C7C76">
              <w:rPr>
                <w:rFonts w:ascii="Arial" w:hAnsi="Arial" w:cs="Arial"/>
                <w:i/>
                <w:sz w:val="20"/>
                <w:szCs w:val="20"/>
              </w:rPr>
              <w:t>6</w:t>
            </w:r>
            <w:r w:rsidRPr="007C7C76">
              <w:rPr>
                <w:rFonts w:ascii="Arial" w:hAnsi="Arial" w:cs="Arial"/>
                <w:i/>
                <w:sz w:val="20"/>
                <w:szCs w:val="20"/>
              </w:rPr>
              <w:t xml:space="preserve">. odst. </w:t>
            </w:r>
            <w:r w:rsidRPr="002C5414">
              <w:rPr>
                <w:rFonts w:ascii="Arial" w:hAnsi="Arial" w:cs="Arial"/>
                <w:i/>
                <w:sz w:val="20"/>
                <w:szCs w:val="20"/>
              </w:rPr>
              <w:t>84. čl. ZJN-3</w:t>
            </w:r>
          </w:p>
          <w:p w14:paraId="3F332E8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8BCD2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tcPr>
          <w:p w14:paraId="734B07AB" w14:textId="77777777" w:rsidR="0047048A" w:rsidRPr="002C5414" w:rsidRDefault="0047048A" w:rsidP="007E6D93">
            <w:pPr>
              <w:rPr>
                <w:rFonts w:ascii="Arial" w:hAnsi="Arial" w:cs="Arial"/>
              </w:rPr>
            </w:pPr>
          </w:p>
        </w:tc>
      </w:tr>
      <w:tr w:rsidR="0047048A" w:rsidRPr="00FE6B7C" w14:paraId="5E0F75A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5556F38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3C927A9"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(74. čl. ZJN-3)</w:t>
            </w:r>
          </w:p>
          <w:p w14:paraId="570338E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1AB3D87"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lastRenderedPageBreak/>
              <w:t>v postopku NMV</w:t>
            </w:r>
            <w:r w:rsidRPr="002C5414">
              <w:rPr>
                <w:rFonts w:ascii="Arial" w:hAnsi="Arial" w:cs="Arial"/>
                <w:b/>
                <w:i/>
                <w:color w:val="A6A6A6" w:themeColor="background1" w:themeShade="A6"/>
                <w:sz w:val="20"/>
                <w:szCs w:val="20"/>
              </w:rPr>
              <w:t xml:space="preserve"> </w:t>
            </w:r>
            <w:r w:rsidRPr="002C5414">
              <w:rPr>
                <w:rFonts w:ascii="Arial" w:hAnsi="Arial" w:cs="Arial"/>
                <w:i/>
                <w:sz w:val="20"/>
                <w:szCs w:val="20"/>
              </w:rPr>
              <w:t>ni zakonsko določenega minimalnega roka, ostaja pa dolžnost upoštevanja splošne določbe o roku</w:t>
            </w:r>
          </w:p>
          <w:p w14:paraId="116439B0"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79" w:type="dxa"/>
            <w:tcBorders>
              <w:top w:val="single" w:sz="4" w:space="0" w:color="auto"/>
              <w:left w:val="single" w:sz="4" w:space="0" w:color="auto"/>
              <w:bottom w:val="single" w:sz="4" w:space="0" w:color="auto"/>
              <w:right w:val="single" w:sz="4" w:space="0" w:color="auto"/>
            </w:tcBorders>
            <w:vAlign w:val="center"/>
          </w:tcPr>
          <w:p w14:paraId="4D05E00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56FD370" w14:textId="77777777" w:rsidR="0047048A" w:rsidRPr="002C5414" w:rsidRDefault="0047048A" w:rsidP="007E6D93">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xml:space="preserve">, ostaja pa dolžnost upoštevanja </w:t>
            </w:r>
            <w:r w:rsidRPr="002C5414">
              <w:rPr>
                <w:rFonts w:ascii="Arial" w:hAnsi="Arial" w:cs="Arial"/>
                <w:i/>
                <w:color w:val="A6A6A6" w:themeColor="background1" w:themeShade="A6"/>
              </w:rPr>
              <w:lastRenderedPageBreak/>
              <w:t>kompleksnost JN in časa, potrebnega za pripravo ponudbe</w:t>
            </w:r>
          </w:p>
        </w:tc>
      </w:tr>
      <w:tr w:rsidR="00C16D64" w:rsidRPr="00FE6B7C" w14:paraId="21B4815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6CAD4A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E914F6" w14:textId="52053187" w:rsidR="00C16D64" w:rsidRPr="002C5414" w:rsidRDefault="00C16D64" w:rsidP="00C16D6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2 delovna dneva, če so izpolnjeni vsi naslednji p</w:t>
            </w:r>
            <w:r w:rsidR="00FA0887" w:rsidRPr="002C5414">
              <w:rPr>
                <w:rFonts w:ascii="Arial" w:hAnsi="Arial" w:cs="Arial"/>
              </w:rPr>
              <w:t>ogoji  - 8.odst. 88. čl. ZJN-3 (</w:t>
            </w:r>
            <w:r w:rsidR="00D6486F" w:rsidRPr="002C5414">
              <w:rPr>
                <w:rFonts w:ascii="Arial" w:hAnsi="Arial" w:cs="Arial"/>
              </w:rPr>
              <w:t>novela ZJN-3b</w:t>
            </w:r>
            <w:r w:rsidR="00FA0887" w:rsidRPr="002C5414">
              <w:rPr>
                <w:rFonts w:ascii="Arial" w:hAnsi="Arial" w:cs="Arial"/>
              </w:rPr>
              <w:t>)</w:t>
            </w:r>
            <w:r w:rsidRPr="002C5414">
              <w:rPr>
                <w:rFonts w:ascii="Arial" w:hAnsi="Arial" w:cs="Arial"/>
              </w:rPr>
              <w:t>:</w:t>
            </w:r>
          </w:p>
          <w:p w14:paraId="44D611AF" w14:textId="3AD5B503"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elektronsko komunikacijsko sre</w:t>
            </w:r>
            <w:r w:rsidR="00FA0887" w:rsidRPr="002C5414">
              <w:rPr>
                <w:rFonts w:ascii="Arial" w:hAnsi="Arial" w:cs="Arial"/>
                <w:sz w:val="20"/>
                <w:szCs w:val="20"/>
              </w:rPr>
              <w:t>dstvo, ki ga uporablja naročnik</w:t>
            </w:r>
            <w:r w:rsidRPr="002C5414">
              <w:rPr>
                <w:rFonts w:ascii="Arial" w:hAnsi="Arial" w:cs="Arial"/>
                <w:sz w:val="20"/>
                <w:szCs w:val="20"/>
              </w:rPr>
              <w:t xml:space="preserve"> ne deluje v zadnjih 60 minutah pred iztekom roka, ki je določen za oddajo ponudb ali prijav;</w:t>
            </w:r>
          </w:p>
          <w:p w14:paraId="63714B33"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0C5EE18F"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2EFFF25B"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1E4DEE48" w14:textId="62D131D0" w:rsidR="00C16D64" w:rsidRPr="002C5414" w:rsidRDefault="00C16D64"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79" w:type="dxa"/>
            <w:tcBorders>
              <w:top w:val="single" w:sz="4" w:space="0" w:color="auto"/>
              <w:left w:val="single" w:sz="4" w:space="0" w:color="auto"/>
              <w:bottom w:val="single" w:sz="4" w:space="0" w:color="auto"/>
              <w:right w:val="single" w:sz="4" w:space="0" w:color="auto"/>
            </w:tcBorders>
            <w:vAlign w:val="center"/>
          </w:tcPr>
          <w:p w14:paraId="2EBAF62E" w14:textId="646DF39E"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831B20" w14:textId="59B94740"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C16D64" w:rsidRPr="00FE6B7C" w14:paraId="3CF0017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221A58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FD89479" w14:textId="77777777" w:rsidR="00C16D64" w:rsidRPr="002C5414" w:rsidRDefault="00C16D64" w:rsidP="00C16D64">
            <w:pPr>
              <w:rPr>
                <w:rFonts w:ascii="Arial" w:hAnsi="Arial" w:cs="Arial"/>
              </w:rPr>
            </w:pPr>
            <w:r w:rsidRPr="002C5414">
              <w:rPr>
                <w:rFonts w:ascii="Arial" w:hAnsi="Arial" w:cs="Arial"/>
              </w:rPr>
              <w:t xml:space="preserve">O spremembah, dopolnitvah in pojasnilih dokumentacije v zvezi z oddajo JN je naročnik pravilno in pravočasno seznanil ponudnike (3. odst. 47. čl., 4. odst. 61. čl., 2. odst. 67. čl. in 74. čl. ZJN-3) </w:t>
            </w:r>
          </w:p>
          <w:p w14:paraId="22C4AAA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NMV ni treba upoštevati roka  za pošiljanje dodatnih informacij v zvezi s  specifikacijami in vseh dodatnih dokumentov (6 dni pred potekom roka za oddajo ponudb) ter podaljšati roka za prejem ponudb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DD42B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F8C1AE0" w14:textId="77777777" w:rsidR="00C16D64" w:rsidRPr="002C5414" w:rsidRDefault="00C16D64" w:rsidP="00C16D64">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zato se upošteva zgolj čas, potreben za pripravo ponudbe glede na obseg sprememb</w:t>
            </w:r>
          </w:p>
        </w:tc>
      </w:tr>
      <w:tr w:rsidR="00C16D64" w:rsidRPr="00FE6B7C" w14:paraId="7E9291B3" w14:textId="77777777" w:rsidTr="007E6D93">
        <w:tc>
          <w:tcPr>
            <w:tcW w:w="447" w:type="dxa"/>
            <w:vMerge w:val="restart"/>
            <w:tcBorders>
              <w:top w:val="single" w:sz="4" w:space="0" w:color="auto"/>
              <w:left w:val="single" w:sz="4" w:space="0" w:color="auto"/>
              <w:right w:val="single" w:sz="4" w:space="0" w:color="auto"/>
            </w:tcBorders>
            <w:hideMark/>
          </w:tcPr>
          <w:p w14:paraId="5E759A22" w14:textId="5A55D3E0" w:rsidR="00C16D64" w:rsidRPr="002C5414" w:rsidRDefault="00CF2DE3" w:rsidP="00C16D64">
            <w:pPr>
              <w:rPr>
                <w:rFonts w:ascii="Arial" w:hAnsi="Arial" w:cs="Arial"/>
              </w:rPr>
            </w:pPr>
            <w:r>
              <w:rPr>
                <w:rFonts w:ascii="Arial" w:hAnsi="Arial" w:cs="Arial"/>
              </w:rPr>
              <w:t>4</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0A6EB02" w14:textId="77777777" w:rsidR="00C16D64" w:rsidRPr="002C5414" w:rsidRDefault="00C16D64" w:rsidP="00C16D64">
            <w:pPr>
              <w:rPr>
                <w:rFonts w:ascii="Arial" w:hAnsi="Arial" w:cs="Arial"/>
              </w:rPr>
            </w:pPr>
            <w:r w:rsidRPr="002C5414">
              <w:rPr>
                <w:rFonts w:ascii="Arial" w:hAnsi="Arial" w:cs="Arial"/>
                <w:b/>
                <w:bCs/>
              </w:rPr>
              <w:t>OBJAVA OBVESTILA O JAVNEM NAROČILU (OZ. DOKUMENTACIJE V ZVEZI Z ODDAJO JN) TER MOREBITNIH POPRAVKOV</w:t>
            </w:r>
          </w:p>
        </w:tc>
      </w:tr>
      <w:tr w:rsidR="00C16D64" w:rsidRPr="00FE6B7C" w14:paraId="681E7C6D" w14:textId="77777777" w:rsidTr="007E6D93">
        <w:tc>
          <w:tcPr>
            <w:tcW w:w="447" w:type="dxa"/>
            <w:vMerge/>
            <w:tcBorders>
              <w:left w:val="single" w:sz="4" w:space="0" w:color="auto"/>
              <w:right w:val="single" w:sz="4" w:space="0" w:color="auto"/>
            </w:tcBorders>
            <w:vAlign w:val="center"/>
            <w:hideMark/>
          </w:tcPr>
          <w:p w14:paraId="57EC886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8397B03" w14:textId="77777777" w:rsidR="00C16D64" w:rsidRPr="002C5414" w:rsidRDefault="00C16D64" w:rsidP="00C16D64">
            <w:pPr>
              <w:rPr>
                <w:rFonts w:ascii="Arial" w:hAnsi="Arial" w:cs="Arial"/>
              </w:rPr>
            </w:pPr>
            <w:r w:rsidRPr="002C5414">
              <w:rPr>
                <w:rFonts w:ascii="Arial" w:hAnsi="Arial" w:cs="Arial"/>
              </w:rPr>
              <w:t>Obvestilo o JN (objava povabila k sodelovanju) je objavljeno na portalu JN (2. odst. 39. čl. in 22., 52., 56 in 67. čl. ZJN-3)</w:t>
            </w:r>
          </w:p>
          <w:p w14:paraId="4030E048"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E18FAD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F5C6F17" w14:textId="77777777" w:rsidR="00C16D64" w:rsidRPr="002C5414" w:rsidRDefault="00C16D64" w:rsidP="00C16D64">
            <w:pPr>
              <w:rPr>
                <w:rFonts w:ascii="Arial" w:hAnsi="Arial" w:cs="Arial"/>
              </w:rPr>
            </w:pPr>
          </w:p>
        </w:tc>
      </w:tr>
      <w:tr w:rsidR="00C16D64" w:rsidRPr="00FE6B7C" w14:paraId="59873398" w14:textId="77777777" w:rsidTr="007E6D93">
        <w:tc>
          <w:tcPr>
            <w:tcW w:w="447" w:type="dxa"/>
            <w:vMerge/>
            <w:tcBorders>
              <w:left w:val="single" w:sz="4" w:space="0" w:color="auto"/>
              <w:right w:val="single" w:sz="4" w:space="0" w:color="auto"/>
            </w:tcBorders>
            <w:vAlign w:val="center"/>
          </w:tcPr>
          <w:p w14:paraId="74984ED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21587DE" w14:textId="77777777" w:rsidR="00C16D64" w:rsidRPr="002C5414" w:rsidRDefault="00C16D64" w:rsidP="00C16D64">
            <w:pPr>
              <w:rPr>
                <w:rFonts w:ascii="Arial" w:hAnsi="Arial" w:cs="Arial"/>
              </w:rPr>
            </w:pPr>
            <w:r w:rsidRPr="002C5414">
              <w:rPr>
                <w:rFonts w:ascii="Arial" w:hAnsi="Arial" w:cs="Arial"/>
              </w:rPr>
              <w:t>V obvestilu so spoštovane določbe iz Priloge 1 Uredbe o informativnem seznamu naročnikov in obveznih informacijah v obvestilih za postopek naročila male vrednosti</w:t>
            </w:r>
            <w:r w:rsidRPr="002C5414">
              <w:rPr>
                <w:rStyle w:val="Sprotnaopomba-sklic"/>
                <w:rFonts w:ascii="Arial" w:hAnsi="Arial" w:cs="Arial"/>
              </w:rPr>
              <w:footnoteReference w:id="14"/>
            </w:r>
            <w:r w:rsidRPr="002C5414">
              <w:rPr>
                <w:rFonts w:ascii="Arial" w:hAnsi="Arial" w:cs="Arial"/>
              </w:rPr>
              <w:t xml:space="preserve"> </w:t>
            </w:r>
          </w:p>
        </w:tc>
        <w:tc>
          <w:tcPr>
            <w:tcW w:w="2179" w:type="dxa"/>
            <w:tcBorders>
              <w:top w:val="single" w:sz="4" w:space="0" w:color="auto"/>
              <w:left w:val="single" w:sz="4" w:space="0" w:color="auto"/>
              <w:bottom w:val="single" w:sz="4" w:space="0" w:color="auto"/>
              <w:right w:val="single" w:sz="4" w:space="0" w:color="auto"/>
            </w:tcBorders>
            <w:vAlign w:val="center"/>
          </w:tcPr>
          <w:p w14:paraId="5F0A099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F1DE92D" w14:textId="77777777" w:rsidR="00C16D64" w:rsidRPr="002C5414" w:rsidRDefault="00C16D64" w:rsidP="00C16D64">
            <w:pPr>
              <w:rPr>
                <w:rFonts w:ascii="Arial" w:hAnsi="Arial" w:cs="Arial"/>
              </w:rPr>
            </w:pPr>
          </w:p>
        </w:tc>
      </w:tr>
      <w:tr w:rsidR="00C16D64" w:rsidRPr="00FE6B7C" w14:paraId="23FD666B" w14:textId="77777777" w:rsidTr="007E6D93">
        <w:tc>
          <w:tcPr>
            <w:tcW w:w="447" w:type="dxa"/>
            <w:vMerge/>
            <w:tcBorders>
              <w:left w:val="single" w:sz="4" w:space="0" w:color="auto"/>
              <w:right w:val="single" w:sz="4" w:space="0" w:color="auto"/>
            </w:tcBorders>
            <w:vAlign w:val="center"/>
            <w:hideMark/>
          </w:tcPr>
          <w:p w14:paraId="32D33CA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CCB158E" w14:textId="29AE0D1F" w:rsidR="00C16D64" w:rsidRPr="002C5414" w:rsidRDefault="00C16D64" w:rsidP="00C16D64">
            <w:pPr>
              <w:rPr>
                <w:rFonts w:ascii="Arial" w:hAnsi="Arial" w:cs="Arial"/>
              </w:rPr>
            </w:pPr>
            <w:r w:rsidRPr="002C5414">
              <w:rPr>
                <w:rFonts w:ascii="Arial" w:hAnsi="Arial" w:cs="Arial"/>
              </w:rPr>
              <w:t>V obvestilu so spoštovane določbe o</w:t>
            </w:r>
            <w:r w:rsidR="007E4E0B"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06D3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EEFE3A8" w14:textId="77777777" w:rsidR="00C16D64" w:rsidRPr="002C5414" w:rsidRDefault="00C16D64" w:rsidP="00C16D64">
            <w:pPr>
              <w:rPr>
                <w:rFonts w:ascii="Arial" w:hAnsi="Arial" w:cs="Arial"/>
              </w:rPr>
            </w:pPr>
          </w:p>
        </w:tc>
      </w:tr>
      <w:tr w:rsidR="00C16D64" w:rsidRPr="00FE6B7C" w14:paraId="67EBC4B6" w14:textId="77777777" w:rsidTr="007E6D93">
        <w:tc>
          <w:tcPr>
            <w:tcW w:w="447" w:type="dxa"/>
            <w:vMerge/>
            <w:tcBorders>
              <w:left w:val="single" w:sz="4" w:space="0" w:color="auto"/>
              <w:bottom w:val="single" w:sz="4" w:space="0" w:color="auto"/>
              <w:right w:val="single" w:sz="4" w:space="0" w:color="auto"/>
            </w:tcBorders>
            <w:vAlign w:val="center"/>
          </w:tcPr>
          <w:p w14:paraId="4B4EEE2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E138C30" w14:textId="153A2273" w:rsidR="00C16D64" w:rsidRPr="002C5414" w:rsidRDefault="00C16D64" w:rsidP="00C16D64">
            <w:pPr>
              <w:rPr>
                <w:rFonts w:ascii="Arial" w:hAnsi="Arial" w:cs="Arial"/>
              </w:rPr>
            </w:pPr>
            <w:r w:rsidRPr="002C5414">
              <w:rPr>
                <w:rFonts w:ascii="Arial" w:hAnsi="Arial" w:cs="Arial"/>
              </w:rPr>
              <w:t>Obvestilo o dodatnih informacijah  ali popravku je objavljeno na portalu JN (22., 52., 60. in 2. odst. 67. čl. ZJN-3)</w:t>
            </w:r>
            <w:r w:rsidR="00C05AAB">
              <w:rPr>
                <w:rFonts w:ascii="Arial" w:hAnsi="Arial" w:cs="Arial"/>
              </w:rPr>
              <w:t xml:space="preserve"> </w:t>
            </w:r>
            <w:r w:rsidR="00C05AAB" w:rsidRPr="002C5414">
              <w:rPr>
                <w:rFonts w:ascii="Arial" w:hAnsi="Arial" w:cs="Arial"/>
              </w:rPr>
              <w:t>oz. od 1. 1. 2022 (novela ZJN-3B) obvestilo o dodatnih informacijah ali popravku</w:t>
            </w:r>
            <w:r w:rsidRPr="002C5414">
              <w:rPr>
                <w:rFonts w:ascii="Arial" w:hAnsi="Arial" w:cs="Arial"/>
              </w:rPr>
              <w:t xml:space="preserve"> in spoštovane so </w:t>
            </w:r>
            <w:r w:rsidRPr="002C5414">
              <w:rPr>
                <w:rFonts w:ascii="Arial" w:hAnsi="Arial" w:cs="Arial"/>
              </w:rPr>
              <w:lastRenderedPageBreak/>
              <w:t>določbe o</w:t>
            </w:r>
            <w:r w:rsidR="00D77515" w:rsidRPr="002C5414">
              <w:rPr>
                <w:rFonts w:ascii="Arial" w:hAnsi="Arial" w:cs="Arial"/>
              </w:rPr>
              <w:t xml:space="preserve"> prepoznavnosti, preglednosti in komuniciranju</w:t>
            </w:r>
          </w:p>
          <w:p w14:paraId="3EF5D97D"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na portalu JN </w:t>
            </w:r>
          </w:p>
          <w:p w14:paraId="7432305B" w14:textId="77777777" w:rsidR="00CF2DE3" w:rsidRDefault="00C16D64" w:rsidP="00C16D64">
            <w:pPr>
              <w:rPr>
                <w:rFonts w:ascii="Arial" w:hAnsi="Arial" w:cs="Arial"/>
                <w:i/>
                <w:u w:val="single"/>
              </w:rPr>
            </w:pPr>
            <w:r w:rsidRPr="002C5414">
              <w:rPr>
                <w:rFonts w:ascii="Arial" w:hAnsi="Arial" w:cs="Arial"/>
                <w:i/>
                <w:u w:val="single"/>
              </w:rPr>
              <w:t xml:space="preserve">opozorilo: </w:t>
            </w:r>
          </w:p>
          <w:p w14:paraId="554DE1F7" w14:textId="7422E0E9" w:rsidR="00C16D64" w:rsidRPr="002C5414" w:rsidRDefault="00CF2DE3" w:rsidP="00CF2DE3">
            <w:pPr>
              <w:rPr>
                <w:rFonts w:ascii="Arial" w:hAnsi="Arial" w:cs="Arial"/>
                <w:i/>
              </w:rPr>
            </w:pPr>
            <w:r>
              <w:rPr>
                <w:rFonts w:ascii="Arial" w:hAnsi="Arial" w:cs="Arial"/>
                <w:i/>
              </w:rPr>
              <w:t xml:space="preserve">-   </w:t>
            </w:r>
            <w:r w:rsidR="00C16D64" w:rsidRPr="002C5414">
              <w:rPr>
                <w:rFonts w:ascii="Arial" w:hAnsi="Arial" w:cs="Arial"/>
                <w:i/>
              </w:rPr>
              <w:t>objava tega obvestila je določena tudi za primere, kadar se spreminja ali dopolnjuje navedbe v predhodno objavljenem obvestilu – 2. odst. 60. čl. ZJN-3)</w:t>
            </w:r>
          </w:p>
          <w:p w14:paraId="78A57842" w14:textId="00DA86B2" w:rsidR="00CF2DE3" w:rsidRPr="002C5414" w:rsidRDefault="00CF2DE3" w:rsidP="00C16D64">
            <w:pPr>
              <w:rPr>
                <w:rFonts w:ascii="Arial" w:hAnsi="Arial" w:cs="Arial"/>
              </w:rPr>
            </w:pPr>
            <w:r>
              <w:rPr>
                <w:rFonts w:ascii="Arial" w:hAnsi="Arial" w:cs="Arial"/>
                <w:i/>
              </w:rPr>
              <w:t xml:space="preserve">- </w:t>
            </w:r>
            <w:r w:rsidRPr="002C5414">
              <w:rPr>
                <w:rFonts w:ascii="Arial" w:hAnsi="Arial" w:cs="Arial"/>
                <w:i/>
              </w:rPr>
              <w:t>v primeru spreminjanja ali dopolnjevanja d</w:t>
            </w:r>
            <w:r>
              <w:rPr>
                <w:rFonts w:ascii="Arial" w:hAnsi="Arial" w:cs="Arial"/>
                <w:i/>
              </w:rPr>
              <w:t xml:space="preserve"> </w:t>
            </w:r>
            <w:proofErr w:type="spellStart"/>
            <w:r w:rsidRPr="002C5414">
              <w:rPr>
                <w:rFonts w:ascii="Arial" w:hAnsi="Arial" w:cs="Arial"/>
                <w:i/>
              </w:rPr>
              <w:t>okumentacije</w:t>
            </w:r>
            <w:proofErr w:type="spellEnd"/>
            <w:r w:rsidRPr="002C5414">
              <w:rPr>
                <w:rFonts w:ascii="Arial" w:hAnsi="Arial" w:cs="Arial"/>
                <w:i/>
              </w:rPr>
              <w:t xml:space="preserve"> v zvezi z oddajo javnega naročila preko odgovorov na vprašanja na portalu JN ali prek njega (2. odst. 67. čl. ZJN-3) mora naročnik objaviti na portalu JN tudi obvestilo o dodatnih informacijah ali popravku v skladu s 1. odst. 60. čl. ZJN-3)</w:t>
            </w:r>
          </w:p>
        </w:tc>
        <w:tc>
          <w:tcPr>
            <w:tcW w:w="2179" w:type="dxa"/>
            <w:tcBorders>
              <w:top w:val="single" w:sz="4" w:space="0" w:color="auto"/>
              <w:left w:val="single" w:sz="4" w:space="0" w:color="auto"/>
              <w:bottom w:val="single" w:sz="4" w:space="0" w:color="auto"/>
              <w:right w:val="single" w:sz="4" w:space="0" w:color="auto"/>
            </w:tcBorders>
            <w:vAlign w:val="center"/>
          </w:tcPr>
          <w:p w14:paraId="7F0372BC"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25592C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 xml:space="preserve">le, če so bile spremembe in dopolnitve </w:t>
            </w:r>
            <w:r w:rsidRPr="002C5414">
              <w:rPr>
                <w:rFonts w:ascii="Arial" w:hAnsi="Arial" w:cs="Arial"/>
                <w:i/>
                <w:color w:val="A6A6A6" w:themeColor="background1" w:themeShade="A6"/>
              </w:rPr>
              <w:lastRenderedPageBreak/>
              <w:t>dokumentacije v zvezi z oddajo JN</w:t>
            </w:r>
          </w:p>
        </w:tc>
      </w:tr>
      <w:tr w:rsidR="00C16D64" w:rsidRPr="00FE6B7C" w14:paraId="7FA3ECF2" w14:textId="77777777" w:rsidTr="007E6D93">
        <w:tc>
          <w:tcPr>
            <w:tcW w:w="447" w:type="dxa"/>
            <w:vMerge w:val="restart"/>
            <w:tcBorders>
              <w:top w:val="single" w:sz="4" w:space="0" w:color="auto"/>
              <w:left w:val="single" w:sz="4" w:space="0" w:color="auto"/>
              <w:right w:val="single" w:sz="4" w:space="0" w:color="auto"/>
            </w:tcBorders>
            <w:hideMark/>
          </w:tcPr>
          <w:p w14:paraId="5AE668B6" w14:textId="7248547D" w:rsidR="00C16D64" w:rsidRPr="002C5414" w:rsidRDefault="00CF2DE3" w:rsidP="00C16D64">
            <w:pPr>
              <w:rPr>
                <w:rFonts w:ascii="Arial" w:hAnsi="Arial" w:cs="Arial"/>
              </w:rPr>
            </w:pPr>
            <w:r>
              <w:rPr>
                <w:rFonts w:ascii="Arial" w:hAnsi="Arial" w:cs="Arial"/>
              </w:rPr>
              <w:lastRenderedPageBreak/>
              <w:t>5</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BEBDA" w14:textId="77777777" w:rsidR="00C16D64" w:rsidRPr="002C5414" w:rsidRDefault="00C16D64" w:rsidP="00C16D64">
            <w:pPr>
              <w:rPr>
                <w:rFonts w:ascii="Arial" w:hAnsi="Arial" w:cs="Arial"/>
              </w:rPr>
            </w:pPr>
            <w:r w:rsidRPr="002C5414">
              <w:rPr>
                <w:rFonts w:ascii="Arial" w:hAnsi="Arial" w:cs="Arial"/>
                <w:b/>
                <w:bCs/>
              </w:rPr>
              <w:t>PREDLOŽITEV IN ODPIRANJE PONUDB (in morebitna pogajanja)</w:t>
            </w:r>
          </w:p>
        </w:tc>
      </w:tr>
      <w:tr w:rsidR="00C16D64" w:rsidRPr="00FE6B7C" w14:paraId="55801768" w14:textId="77777777" w:rsidTr="007E6D93">
        <w:tc>
          <w:tcPr>
            <w:tcW w:w="447" w:type="dxa"/>
            <w:vMerge/>
            <w:tcBorders>
              <w:left w:val="single" w:sz="4" w:space="0" w:color="auto"/>
              <w:right w:val="single" w:sz="4" w:space="0" w:color="auto"/>
            </w:tcBorders>
            <w:vAlign w:val="center"/>
            <w:hideMark/>
          </w:tcPr>
          <w:p w14:paraId="4EC60F8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F4F7602" w14:textId="786C1981" w:rsidR="00C16D64" w:rsidRPr="002C5414" w:rsidRDefault="00116C49" w:rsidP="00C16D64">
            <w:pPr>
              <w:rPr>
                <w:rFonts w:ascii="Arial" w:hAnsi="Arial" w:cs="Arial"/>
              </w:rPr>
            </w:pPr>
            <w:r>
              <w:rPr>
                <w:rFonts w:ascii="Arial" w:hAnsi="Arial" w:cs="Arial"/>
              </w:rPr>
              <w:t>P</w:t>
            </w:r>
            <w:r w:rsidR="00C16D64" w:rsidRPr="002C5414">
              <w:rPr>
                <w:rFonts w:ascii="Arial" w:hAnsi="Arial" w:cs="Arial"/>
              </w:rPr>
              <w:t>onudbe so predložene na ustreznem kraju in v roku (88. čl. ZJN-3) oz. od 1. aprila 2018 so predložene ponudbe elektronsko, razen izjem (37. in 118.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6EDF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68B9FD9" w14:textId="77777777" w:rsidR="00C16D64" w:rsidRPr="002C5414" w:rsidRDefault="00C16D64" w:rsidP="00C16D64">
            <w:pPr>
              <w:rPr>
                <w:rFonts w:ascii="Arial" w:hAnsi="Arial" w:cs="Arial"/>
              </w:rPr>
            </w:pPr>
          </w:p>
        </w:tc>
      </w:tr>
      <w:tr w:rsidR="00C16D64" w:rsidRPr="00FE6B7C" w14:paraId="50F33CE2" w14:textId="77777777" w:rsidTr="007E6D93">
        <w:tc>
          <w:tcPr>
            <w:tcW w:w="447" w:type="dxa"/>
            <w:vMerge/>
            <w:tcBorders>
              <w:left w:val="single" w:sz="4" w:space="0" w:color="auto"/>
              <w:right w:val="single" w:sz="4" w:space="0" w:color="auto"/>
            </w:tcBorders>
            <w:vAlign w:val="center"/>
            <w:hideMark/>
          </w:tcPr>
          <w:p w14:paraId="2E0EC6E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57FC86F" w14:textId="77777777" w:rsidR="00FA0887" w:rsidRPr="002C5414" w:rsidRDefault="00C16D64" w:rsidP="00C16D64">
            <w:pPr>
              <w:rPr>
                <w:rFonts w:ascii="Arial" w:hAnsi="Arial" w:cs="Arial"/>
                <w:i/>
              </w:rPr>
            </w:pPr>
            <w:r w:rsidRPr="002C5414">
              <w:rPr>
                <w:rFonts w:ascii="Arial" w:hAnsi="Arial" w:cs="Arial"/>
              </w:rPr>
              <w:t>Izvedeno je bilo javno odpiranje ponudb (4. odst. 88. čl. ZJN-3) oz. elektronsko javno odpiranje v primeru elektronske oddaje ponudb (37. in 118. čl. ZJN-3)</w:t>
            </w:r>
            <w:r w:rsidR="00180F8B" w:rsidRPr="002C5414">
              <w:rPr>
                <w:rFonts w:ascii="Arial" w:hAnsi="Arial" w:cs="Arial"/>
                <w:i/>
              </w:rPr>
              <w:t xml:space="preserve"> (</w:t>
            </w:r>
            <w:r w:rsidR="00180F8B" w:rsidRPr="004E46DC">
              <w:rPr>
                <w:rFonts w:ascii="Arial" w:hAnsi="Arial" w:cs="Arial"/>
                <w:i/>
                <w:u w:val="single"/>
              </w:rPr>
              <w:t>opozorilo</w:t>
            </w:r>
            <w:r w:rsidR="00180F8B" w:rsidRPr="002C5414">
              <w:rPr>
                <w:rFonts w:ascii="Arial" w:hAnsi="Arial" w:cs="Arial"/>
                <w:i/>
              </w:rPr>
              <w:t xml:space="preserve">: </w:t>
            </w:r>
          </w:p>
          <w:p w14:paraId="40053DEA" w14:textId="77777777" w:rsidR="00C16D64" w:rsidRDefault="00FA0887" w:rsidP="00C16D64">
            <w:pPr>
              <w:rPr>
                <w:rFonts w:ascii="Arial" w:hAnsi="Arial" w:cs="Arial"/>
                <w:i/>
              </w:rPr>
            </w:pPr>
            <w:r w:rsidRPr="002C5414">
              <w:rPr>
                <w:rFonts w:ascii="Arial" w:hAnsi="Arial" w:cs="Arial"/>
                <w:i/>
              </w:rPr>
              <w:t>-</w:t>
            </w:r>
            <w:r w:rsidR="00180F8B" w:rsidRPr="002C5414">
              <w:rPr>
                <w:rFonts w:ascii="Arial" w:hAnsi="Arial" w:cs="Arial"/>
                <w:i/>
              </w:rPr>
              <w:t>odpiranje prijav ali ponudb ne sme biti izvedeno prej kot eno uro po roku za oddajo prijav ali ponudb</w:t>
            </w:r>
            <w:r w:rsidRPr="002C5414">
              <w:rPr>
                <w:rFonts w:ascii="Arial" w:hAnsi="Arial" w:cs="Arial"/>
                <w:i/>
              </w:rPr>
              <w:t xml:space="preserve"> - </w:t>
            </w:r>
            <w:r w:rsidR="00180F8B" w:rsidRPr="002C5414">
              <w:rPr>
                <w:rFonts w:ascii="Arial" w:hAnsi="Arial" w:cs="Arial"/>
                <w:i/>
              </w:rPr>
              <w:t>5.</w:t>
            </w:r>
            <w:r w:rsidRPr="002C5414">
              <w:rPr>
                <w:rFonts w:ascii="Arial" w:hAnsi="Arial" w:cs="Arial"/>
                <w:i/>
              </w:rPr>
              <w:t xml:space="preserve"> </w:t>
            </w:r>
            <w:r w:rsidR="00180F8B" w:rsidRPr="002C5414">
              <w:rPr>
                <w:rFonts w:ascii="Arial" w:hAnsi="Arial" w:cs="Arial"/>
                <w:i/>
              </w:rPr>
              <w:t>odst.</w:t>
            </w:r>
            <w:r w:rsidRPr="002C5414">
              <w:rPr>
                <w:rFonts w:ascii="Arial" w:hAnsi="Arial" w:cs="Arial"/>
                <w:i/>
              </w:rPr>
              <w:t xml:space="preserve"> </w:t>
            </w:r>
            <w:r w:rsidR="00180F8B" w:rsidRPr="002C5414">
              <w:rPr>
                <w:rFonts w:ascii="Arial" w:hAnsi="Arial" w:cs="Arial"/>
                <w:i/>
              </w:rPr>
              <w:t>88.</w:t>
            </w:r>
            <w:r w:rsidRPr="002C5414">
              <w:rPr>
                <w:rFonts w:ascii="Arial" w:hAnsi="Arial" w:cs="Arial"/>
                <w:i/>
              </w:rPr>
              <w:t xml:space="preserve"> </w:t>
            </w:r>
            <w:r w:rsidR="00180F8B" w:rsidRPr="002C5414">
              <w:rPr>
                <w:rFonts w:ascii="Arial" w:hAnsi="Arial" w:cs="Arial"/>
                <w:i/>
              </w:rPr>
              <w:t xml:space="preserve">člen </w:t>
            </w:r>
            <w:r w:rsidRPr="002C5414">
              <w:rPr>
                <w:rFonts w:ascii="Arial" w:hAnsi="Arial" w:cs="Arial"/>
                <w:i/>
              </w:rPr>
              <w:t>ZJN-3</w:t>
            </w:r>
            <w:r w:rsidR="00180F8B" w:rsidRPr="002C5414">
              <w:rPr>
                <w:rFonts w:ascii="Arial" w:hAnsi="Arial" w:cs="Arial"/>
                <w:i/>
              </w:rPr>
              <w:t xml:space="preserve"> (novela ZJN-3b)</w:t>
            </w:r>
            <w:r w:rsidRPr="002C5414">
              <w:rPr>
                <w:rFonts w:ascii="Arial" w:hAnsi="Arial" w:cs="Arial"/>
                <w:i/>
              </w:rPr>
              <w:t>-</w:t>
            </w:r>
            <w:r w:rsidR="00C16D64" w:rsidRPr="002C5414">
              <w:rPr>
                <w:rFonts w:ascii="Arial" w:hAnsi="Arial" w:cs="Arial"/>
                <w:i/>
              </w:rPr>
              <w:t>v primeru elektronske oddaje ponudb</w:t>
            </w:r>
            <w:r w:rsidR="00C16D64" w:rsidRPr="002C5414">
              <w:rPr>
                <w:rFonts w:ascii="Arial" w:hAnsi="Arial" w:cs="Arial"/>
              </w:rPr>
              <w:t xml:space="preserve"> </w:t>
            </w:r>
            <w:r w:rsidR="00C16D6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48B2A2A" w14:textId="5466AB5A" w:rsidR="00116C49" w:rsidRPr="002C5414" w:rsidRDefault="00116C49" w:rsidP="00116C49">
            <w:pPr>
              <w:pStyle w:val="Odstavekseznama"/>
              <w:numPr>
                <w:ilvl w:val="0"/>
                <w:numId w:val="15"/>
              </w:numPr>
              <w:spacing w:line="240" w:lineRule="auto"/>
              <w:ind w:left="184" w:hanging="184"/>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28E9582F" w14:textId="79DD5FC0" w:rsidR="00116C49" w:rsidRPr="002C5414" w:rsidRDefault="00116C49" w:rsidP="002C5414">
            <w:pPr>
              <w:pStyle w:val="Odstavekseznama"/>
              <w:numPr>
                <w:ilvl w:val="0"/>
                <w:numId w:val="15"/>
              </w:numPr>
              <w:spacing w:line="240" w:lineRule="auto"/>
              <w:ind w:left="184" w:hanging="184"/>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dva delovna dneva, če so izpolnjeni vsi pogoji iz 8. odst. 88.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E8BE9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DE3A30E" w14:textId="77777777" w:rsidR="00C16D64" w:rsidRPr="002C5414" w:rsidRDefault="00C16D64" w:rsidP="00C16D64">
            <w:pPr>
              <w:rPr>
                <w:rFonts w:ascii="Arial" w:hAnsi="Arial" w:cs="Arial"/>
              </w:rPr>
            </w:pPr>
          </w:p>
        </w:tc>
      </w:tr>
      <w:tr w:rsidR="00C16D64" w:rsidRPr="00FE6B7C" w14:paraId="21D0A665" w14:textId="77777777" w:rsidTr="007E6D93">
        <w:tc>
          <w:tcPr>
            <w:tcW w:w="447" w:type="dxa"/>
            <w:vMerge/>
            <w:tcBorders>
              <w:left w:val="single" w:sz="4" w:space="0" w:color="auto"/>
              <w:right w:val="single" w:sz="4" w:space="0" w:color="auto"/>
            </w:tcBorders>
            <w:vAlign w:val="center"/>
            <w:hideMark/>
          </w:tcPr>
          <w:p w14:paraId="1E737A0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F1E174B" w14:textId="77777777" w:rsidR="00C16D64" w:rsidRPr="002C5414" w:rsidRDefault="00C16D64" w:rsidP="00C16D6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7078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5CCBC8C"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 xml:space="preserve">le, če je imenovana komisija </w:t>
            </w:r>
          </w:p>
          <w:p w14:paraId="1A69F0BF" w14:textId="77777777" w:rsidR="00C16D64" w:rsidRPr="002C5414" w:rsidRDefault="00C16D64" w:rsidP="00C16D64">
            <w:pPr>
              <w:jc w:val="center"/>
              <w:rPr>
                <w:rFonts w:ascii="Arial" w:hAnsi="Arial" w:cs="Arial"/>
                <w:i/>
                <w:color w:val="A6A6A6" w:themeColor="background1" w:themeShade="A6"/>
              </w:rPr>
            </w:pPr>
          </w:p>
          <w:p w14:paraId="6D459777"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v primeru  elektronske oddaje ponudb</w:t>
            </w:r>
          </w:p>
        </w:tc>
      </w:tr>
      <w:tr w:rsidR="00C16D64" w:rsidRPr="00FE6B7C" w14:paraId="28ACA1AD" w14:textId="77777777" w:rsidTr="007E6D93">
        <w:tc>
          <w:tcPr>
            <w:tcW w:w="447" w:type="dxa"/>
            <w:vMerge/>
            <w:tcBorders>
              <w:left w:val="single" w:sz="4" w:space="0" w:color="auto"/>
              <w:right w:val="single" w:sz="4" w:space="0" w:color="auto"/>
            </w:tcBorders>
            <w:vAlign w:val="center"/>
            <w:hideMark/>
          </w:tcPr>
          <w:p w14:paraId="5C8C356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292E6FA" w14:textId="661B7048" w:rsidR="00C16D64" w:rsidRPr="002C5414" w:rsidRDefault="00C16D64" w:rsidP="00C16D64">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09E9798D" w14:textId="3414F650" w:rsidR="0019162E" w:rsidRPr="002C5414" w:rsidRDefault="0019162E" w:rsidP="00C16D64">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4322B3" w:rsidRPr="002C5414">
              <w:rPr>
                <w:rFonts w:ascii="Arial" w:hAnsi="Arial" w:cs="Arial"/>
                <w:i/>
              </w:rPr>
              <w:t xml:space="preserve"> </w:t>
            </w:r>
            <w:r w:rsidRPr="002C5414">
              <w:rPr>
                <w:rFonts w:ascii="Arial" w:hAnsi="Arial" w:cs="Arial"/>
                <w:i/>
              </w:rPr>
              <w:t>odst. 88. čl. ZJN-3, naročnik zapisnik o odpiranju ponudb najpozneje v petih delovn</w:t>
            </w:r>
            <w:r w:rsidR="004322B3" w:rsidRPr="002C5414">
              <w:rPr>
                <w:rFonts w:ascii="Arial" w:hAnsi="Arial" w:cs="Arial"/>
                <w:i/>
              </w:rPr>
              <w:t xml:space="preserve">ih dneh pošlje vsem ponudnikom - </w:t>
            </w:r>
            <w:r w:rsidRPr="002C5414">
              <w:rPr>
                <w:rFonts w:ascii="Arial" w:hAnsi="Arial" w:cs="Arial"/>
                <w:i/>
              </w:rPr>
              <w:t>7.</w:t>
            </w:r>
            <w:r w:rsidR="004322B3" w:rsidRPr="002C5414">
              <w:rPr>
                <w:rFonts w:ascii="Arial" w:hAnsi="Arial" w:cs="Arial"/>
                <w:i/>
              </w:rPr>
              <w:t xml:space="preserve"> odst. 88. čl. ZJN-3</w:t>
            </w:r>
            <w:r w:rsidRPr="002C5414">
              <w:rPr>
                <w:rFonts w:ascii="Arial" w:hAnsi="Arial" w:cs="Arial"/>
                <w:i/>
              </w:rPr>
              <w:t xml:space="preserve"> (novela ZJN-3b)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CE8D47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B2C9713" w14:textId="40928F96" w:rsidR="00CC7AA3" w:rsidRPr="002C5414" w:rsidRDefault="00CC7AA3" w:rsidP="00D612A5">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16D64" w:rsidRPr="00FE6B7C" w14:paraId="5169409A" w14:textId="77777777" w:rsidTr="007E6D93">
        <w:tc>
          <w:tcPr>
            <w:tcW w:w="447" w:type="dxa"/>
            <w:vMerge/>
            <w:tcBorders>
              <w:left w:val="single" w:sz="4" w:space="0" w:color="auto"/>
              <w:right w:val="single" w:sz="4" w:space="0" w:color="auto"/>
            </w:tcBorders>
            <w:vAlign w:val="center"/>
          </w:tcPr>
          <w:p w14:paraId="4DF4283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AB80BF1" w14:textId="77777777" w:rsidR="00C16D64" w:rsidRPr="002C5414" w:rsidRDefault="00C16D64" w:rsidP="00C16D64">
            <w:pPr>
              <w:rPr>
                <w:rFonts w:ascii="Arial" w:hAnsi="Arial" w:cs="Arial"/>
                <w:i/>
              </w:rPr>
            </w:pPr>
            <w:r w:rsidRPr="002C5414">
              <w:rPr>
                <w:rFonts w:ascii="Arial" w:hAnsi="Arial" w:cs="Arial"/>
                <w:i/>
              </w:rPr>
              <w:t>V primeru izvedbe pogajanj je smiselno uporabljen 44. čl. ZJN-3 (2. odst. 47. čl. ZJN-3)</w:t>
            </w:r>
          </w:p>
          <w:p w14:paraId="28C11A61" w14:textId="77777777" w:rsidR="00A538CA" w:rsidRDefault="00C16D64" w:rsidP="00C16D64">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5CFE539" w14:textId="65E16A8B" w:rsidR="00A538CA" w:rsidRDefault="00A538CA" w:rsidP="00C16D64">
            <w:pPr>
              <w:autoSpaceDE w:val="0"/>
              <w:autoSpaceDN w:val="0"/>
              <w:adjustRightInd w:val="0"/>
              <w:rPr>
                <w:rFonts w:ascii="Arial" w:hAnsi="Arial" w:cs="Arial"/>
                <w:i/>
              </w:rPr>
            </w:pPr>
            <w:r>
              <w:rPr>
                <w:rFonts w:ascii="Arial" w:hAnsi="Arial" w:cs="Arial"/>
                <w:i/>
              </w:rPr>
              <w:t xml:space="preserve">- </w:t>
            </w:r>
            <w:r w:rsidR="00C16D64" w:rsidRPr="002C5414">
              <w:rPr>
                <w:rFonts w:ascii="Arial" w:hAnsi="Arial" w:cs="Arial"/>
                <w:i/>
              </w:rPr>
              <w:t xml:space="preserve">revizijska sled pogajanj mora biti jasna/dovolj </w:t>
            </w:r>
            <w:proofErr w:type="spellStart"/>
            <w:r w:rsidR="00C16D64" w:rsidRPr="002C5414">
              <w:rPr>
                <w:rFonts w:ascii="Arial" w:hAnsi="Arial" w:cs="Arial"/>
                <w:i/>
              </w:rPr>
              <w:t>preglednapreveri</w:t>
            </w:r>
            <w:proofErr w:type="spellEnd"/>
            <w:r w:rsidR="00C16D64" w:rsidRPr="002C5414">
              <w:rPr>
                <w:rFonts w:ascii="Arial" w:hAnsi="Arial" w:cs="Arial"/>
                <w:i/>
              </w:rPr>
              <w:t xml:space="preserve"> se obstoj zapisnika</w:t>
            </w:r>
          </w:p>
          <w:p w14:paraId="71AEF257" w14:textId="073E78A2" w:rsidR="00C16D64" w:rsidRPr="002C5414" w:rsidRDefault="00A538CA" w:rsidP="00C16D64">
            <w:pPr>
              <w:autoSpaceDE w:val="0"/>
              <w:autoSpaceDN w:val="0"/>
              <w:adjustRightInd w:val="0"/>
              <w:rPr>
                <w:rFonts w:ascii="Arial" w:hAnsi="Arial" w:cs="Arial"/>
                <w:i/>
              </w:rPr>
            </w:pPr>
            <w:r w:rsidRPr="00E7566D">
              <w:rPr>
                <w:rFonts w:ascii="Arial" w:hAnsi="Arial" w:cs="Arial"/>
                <w:i/>
              </w:rPr>
              <w:t xml:space="preserve">- </w:t>
            </w:r>
            <w:r w:rsidRPr="002C5414">
              <w:rPr>
                <w:rFonts w:ascii="Arial" w:hAnsi="Arial" w:cs="Arial"/>
                <w:i/>
              </w:rPr>
              <w:t>če so v izvedbo postopka pogajanja vključena, morajo biti navedena v obvestilu o javnem naročilu in tudi izvedena)</w:t>
            </w:r>
            <w:r w:rsidR="00C16D64" w:rsidRPr="002C5414">
              <w:rPr>
                <w:rFonts w:ascii="Arial" w:hAnsi="Arial" w:cs="Arial"/>
                <w:i/>
              </w:rPr>
              <w:t>)</w:t>
            </w:r>
          </w:p>
        </w:tc>
        <w:tc>
          <w:tcPr>
            <w:tcW w:w="2179" w:type="dxa"/>
            <w:tcBorders>
              <w:top w:val="single" w:sz="4" w:space="0" w:color="auto"/>
              <w:left w:val="single" w:sz="4" w:space="0" w:color="auto"/>
              <w:bottom w:val="single" w:sz="4" w:space="0" w:color="auto"/>
              <w:right w:val="single" w:sz="4" w:space="0" w:color="auto"/>
            </w:tcBorders>
            <w:vAlign w:val="center"/>
          </w:tcPr>
          <w:p w14:paraId="5F93F2F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9DD7F4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RD določa izvedbo pogajanj</w:t>
            </w:r>
          </w:p>
        </w:tc>
      </w:tr>
      <w:tr w:rsidR="00C16D64" w:rsidRPr="00FE6B7C" w14:paraId="2C723F6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D72F4AD" w14:textId="13C131B0" w:rsidR="00C16D64" w:rsidRPr="002C5414" w:rsidRDefault="00056FEA" w:rsidP="00C16D64">
            <w:pPr>
              <w:rPr>
                <w:rFonts w:ascii="Arial" w:hAnsi="Arial" w:cs="Arial"/>
              </w:rPr>
            </w:pPr>
            <w:r>
              <w:rPr>
                <w:rFonts w:ascii="Arial" w:hAnsi="Arial" w:cs="Arial"/>
              </w:rPr>
              <w:t>6</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E213EC8" w14:textId="77777777" w:rsidR="00C16D64" w:rsidRPr="002C5414" w:rsidRDefault="00C16D64" w:rsidP="00C16D64">
            <w:pPr>
              <w:rPr>
                <w:rFonts w:ascii="Arial" w:hAnsi="Arial" w:cs="Arial"/>
              </w:rPr>
            </w:pPr>
            <w:r w:rsidRPr="002C5414">
              <w:rPr>
                <w:rFonts w:ascii="Arial" w:hAnsi="Arial" w:cs="Arial"/>
                <w:b/>
                <w:bCs/>
              </w:rPr>
              <w:t>PREGLED IN OCENJEVANJE PONUDB</w:t>
            </w:r>
          </w:p>
        </w:tc>
      </w:tr>
      <w:tr w:rsidR="00C16D64" w:rsidRPr="00FE6B7C" w14:paraId="27CE345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5F6DD2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A8E3A37" w14:textId="77777777" w:rsidR="00C16D64" w:rsidRPr="002C5414" w:rsidRDefault="00C16D64" w:rsidP="00C16D64">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1D5C3A28" w14:textId="77777777" w:rsidR="00C16D64" w:rsidRPr="002C5414" w:rsidRDefault="00C16D64" w:rsidP="00C16D6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62FD2C4"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p>
          <w:p w14:paraId="23B598E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08B868F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E7C47EB" w14:textId="237C7BEE" w:rsidR="00C16D64" w:rsidRPr="00422EB2" w:rsidRDefault="00C16D64" w:rsidP="00422EB2">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DFAFA1" w14:textId="77777777" w:rsidR="00C16D64" w:rsidRPr="002C5414" w:rsidRDefault="00C16D64" w:rsidP="00C16D6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61823D" w14:textId="77777777" w:rsidR="00C16D64" w:rsidRPr="002C5414" w:rsidRDefault="00C16D64" w:rsidP="00C16D64">
            <w:pPr>
              <w:rPr>
                <w:rFonts w:ascii="Arial" w:hAnsi="Arial" w:cs="Arial"/>
              </w:rPr>
            </w:pPr>
          </w:p>
        </w:tc>
      </w:tr>
      <w:tr w:rsidR="00C16D64" w:rsidRPr="00FE6B7C" w14:paraId="6E6A8A3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BA5003"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29C403C" w14:textId="77777777" w:rsidR="00C16D64" w:rsidRPr="008B0F28" w:rsidRDefault="00C16D64" w:rsidP="00C16D64">
            <w:pPr>
              <w:rPr>
                <w:rFonts w:ascii="Arial" w:eastAsia="Calibri" w:hAnsi="Arial" w:cs="Arial"/>
                <w:iCs/>
                <w:lang w:eastAsia="en-US"/>
              </w:rPr>
            </w:pPr>
            <w:r w:rsidRPr="008B0F28">
              <w:rPr>
                <w:rFonts w:ascii="Arial" w:eastAsia="Calibri" w:hAnsi="Arial" w:cs="Arial"/>
                <w:iCs/>
                <w:lang w:eastAsia="en-US"/>
              </w:rPr>
              <w:t>Dopolnitev, popravek, pojasnilo ponudb je izvedeno na poziv naročnika in je dopustno (5., 6. in 7. odst. 89. čl. ZJN-3)</w:t>
            </w:r>
          </w:p>
          <w:p w14:paraId="7FD120AF" w14:textId="77777777" w:rsidR="00062600" w:rsidRPr="008B0F28" w:rsidRDefault="00C16D64" w:rsidP="00062600">
            <w:pPr>
              <w:rPr>
                <w:rFonts w:ascii="Arial" w:eastAsia="Calibri" w:hAnsi="Arial" w:cs="Arial"/>
                <w:i/>
                <w:lang w:eastAsia="en-US"/>
              </w:rPr>
            </w:pPr>
            <w:r w:rsidRPr="008B0F28">
              <w:rPr>
                <w:rFonts w:ascii="Arial" w:eastAsia="Calibri" w:hAnsi="Arial" w:cs="Arial"/>
                <w:i/>
                <w:lang w:eastAsia="en-US"/>
              </w:rPr>
              <w:t>(</w:t>
            </w:r>
            <w:r w:rsidRPr="004E46DC">
              <w:rPr>
                <w:rFonts w:ascii="Arial" w:eastAsia="Calibri" w:hAnsi="Arial" w:cs="Arial"/>
                <w:i/>
                <w:u w:val="single"/>
                <w:lang w:eastAsia="en-US"/>
              </w:rPr>
              <w:t>opozorilo</w:t>
            </w:r>
            <w:r w:rsidRPr="008B0F28">
              <w:rPr>
                <w:rFonts w:ascii="Arial" w:eastAsia="Calibri" w:hAnsi="Arial" w:cs="Arial"/>
                <w:i/>
                <w:lang w:eastAsia="en-US"/>
              </w:rPr>
              <w:t xml:space="preserve">: </w:t>
            </w:r>
          </w:p>
          <w:p w14:paraId="20955ED8" w14:textId="132F1578" w:rsidR="00CF1D97" w:rsidRPr="008B0F28" w:rsidRDefault="00ED0500" w:rsidP="00B94E8F">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očitne ali nebistvene napake naročnik lahko spregleda- 5.</w:t>
            </w:r>
            <w:r w:rsidR="004322B3" w:rsidRPr="008B0F28">
              <w:rPr>
                <w:rFonts w:ascii="Arial" w:hAnsi="Arial" w:cs="Arial"/>
                <w:i/>
                <w:sz w:val="20"/>
                <w:szCs w:val="20"/>
              </w:rPr>
              <w:t xml:space="preserve"> </w:t>
            </w:r>
            <w:r w:rsidRPr="008B0F28">
              <w:rPr>
                <w:rFonts w:ascii="Arial" w:hAnsi="Arial" w:cs="Arial"/>
                <w:i/>
                <w:sz w:val="20"/>
                <w:szCs w:val="20"/>
              </w:rPr>
              <w:t>odst. 89. čl. ZJN- 3 (novela ZJN-3b)</w:t>
            </w:r>
            <w:r w:rsidR="00CF1D97" w:rsidRPr="008B0F28">
              <w:rPr>
                <w:rFonts w:ascii="Arial" w:hAnsi="Arial" w:cs="Arial"/>
                <w:i/>
                <w:sz w:val="20"/>
                <w:szCs w:val="20"/>
              </w:rPr>
              <w:t xml:space="preserve"> od 1. 1. 2022 (novela ZJN-3B) pa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8F030FA" w14:textId="58BAFEA6" w:rsidR="00C16D64" w:rsidRPr="002C5414" w:rsidRDefault="00C16D64" w:rsidP="00CF1D97">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CF1D97" w:rsidRPr="008B0F28">
              <w:rPr>
                <w:rFonts w:ascii="Arial" w:hAnsi="Arial" w:cs="Arial"/>
                <w:i/>
                <w:sz w:val="20"/>
                <w:szCs w:val="20"/>
              </w:rPr>
              <w:t>5</w:t>
            </w:r>
            <w:r w:rsidRPr="008B0F28">
              <w:rPr>
                <w:rFonts w:ascii="Arial" w:hAnsi="Arial" w:cs="Arial"/>
                <w:i/>
                <w:sz w:val="20"/>
                <w:szCs w:val="20"/>
              </w:rPr>
              <w:t>. odst. 89. čl. ZJN-3</w:t>
            </w:r>
          </w:p>
          <w:p w14:paraId="0A003B36" w14:textId="5CA2B435"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62232E8" w14:textId="4A4FFB06"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računske napake sme popraviti izključno naročnik ob pisnem soglasju ponudnika, pri čemer ne sme spreminjati količine in cene na enoto brez DDV – 7. odst. 89. čl. ZJN-3</w:t>
            </w:r>
          </w:p>
          <w:p w14:paraId="2193A89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večkratno pozivanje  k dopolnjevanju ponudbe v istem delu ni dopustno</w:t>
            </w:r>
          </w:p>
          <w:p w14:paraId="38B82E95" w14:textId="18C7FD26"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lastRenderedPageBreak/>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CDFCFAA"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2E75D1"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ponudbe nepopolne</w:t>
            </w:r>
          </w:p>
        </w:tc>
      </w:tr>
      <w:tr w:rsidR="00C16D64" w:rsidRPr="00FE6B7C" w14:paraId="7DD4084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0845888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E9242C8" w14:textId="77777777" w:rsidR="00C16D64" w:rsidRPr="002C5414" w:rsidRDefault="00C16D64" w:rsidP="00C16D64">
            <w:pPr>
              <w:rPr>
                <w:rFonts w:ascii="Arial" w:hAnsi="Arial" w:cs="Arial"/>
              </w:rPr>
            </w:pPr>
            <w:r w:rsidRPr="002C5414">
              <w:rPr>
                <w:rFonts w:ascii="Arial" w:hAnsi="Arial" w:cs="Arial"/>
              </w:rPr>
              <w:t>Nedopustne ponudbe so izločene (29. tč. 1. odst. 2. čl. ZJN-3)</w:t>
            </w:r>
          </w:p>
          <w:p w14:paraId="7C18D9E7"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6C7EC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D49A9D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E053A07" w14:textId="7777777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398FFCBB" w14:textId="1B51163A" w:rsidR="00C16D6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1AF34F41" w14:textId="28F3EA6F" w:rsidR="00840FBC" w:rsidRPr="009E4FEC" w:rsidRDefault="009E4FEC" w:rsidP="009E4FEC">
            <w:pPr>
              <w:pStyle w:val="Odstavekseznama"/>
              <w:numPr>
                <w:ilvl w:val="0"/>
                <w:numId w:val="18"/>
              </w:numPr>
              <w:spacing w:after="0" w:line="240" w:lineRule="auto"/>
              <w:ind w:left="297" w:hanging="155"/>
              <w:contextualSpacing w:val="0"/>
              <w:jc w:val="both"/>
              <w:rPr>
                <w:rFonts w:ascii="Arial" w:hAnsi="Arial" w:cs="Arial"/>
                <w:i/>
                <w:sz w:val="20"/>
                <w:szCs w:val="20"/>
              </w:rPr>
            </w:pPr>
            <w:r>
              <w:rPr>
                <w:rFonts w:ascii="Arial" w:hAnsi="Arial" w:cs="Arial"/>
                <w:i/>
                <w:sz w:val="16"/>
                <w:szCs w:val="16"/>
              </w:rPr>
              <w:t xml:space="preserve">         </w:t>
            </w:r>
            <w:r w:rsidR="00840FBC" w:rsidRPr="009E4FEC">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0950E97B" w14:textId="2BCE0DC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so dopustna in določena v 3., 5., 9. in 11. odst. 75. čl. ZJN-3, za kar so potrebna ustrezna dokazila (77. čl. ZJN-3))</w:t>
            </w:r>
          </w:p>
        </w:tc>
        <w:tc>
          <w:tcPr>
            <w:tcW w:w="2179" w:type="dxa"/>
            <w:tcBorders>
              <w:top w:val="single" w:sz="4" w:space="0" w:color="auto"/>
              <w:left w:val="single" w:sz="4" w:space="0" w:color="auto"/>
              <w:bottom w:val="single" w:sz="4" w:space="0" w:color="auto"/>
              <w:right w:val="single" w:sz="4" w:space="0" w:color="auto"/>
            </w:tcBorders>
            <w:vAlign w:val="center"/>
          </w:tcPr>
          <w:p w14:paraId="0019D1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97E501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so vse ponudbe dopustne</w:t>
            </w:r>
          </w:p>
        </w:tc>
      </w:tr>
      <w:tr w:rsidR="00C16D64" w:rsidRPr="00FE6B7C" w14:paraId="5BAABA1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A4F809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703E143" w14:textId="77777777" w:rsidR="00C16D64" w:rsidRPr="002C5414" w:rsidRDefault="00C16D64" w:rsidP="00C16D6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1AE5B616"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79" w:type="dxa"/>
            <w:tcBorders>
              <w:top w:val="single" w:sz="4" w:space="0" w:color="auto"/>
              <w:left w:val="single" w:sz="4" w:space="0" w:color="auto"/>
              <w:bottom w:val="single" w:sz="4" w:space="0" w:color="auto"/>
              <w:right w:val="single" w:sz="4" w:space="0" w:color="auto"/>
            </w:tcBorders>
            <w:vAlign w:val="center"/>
          </w:tcPr>
          <w:p w14:paraId="79872F4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22E777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se ponudnik sklicuje na zmogljivosti drugih subjektov</w:t>
            </w:r>
          </w:p>
        </w:tc>
      </w:tr>
      <w:tr w:rsidR="004A188A" w:rsidRPr="00FE6B7C" w14:paraId="5F562494" w14:textId="77777777" w:rsidTr="002C5414">
        <w:tc>
          <w:tcPr>
            <w:tcW w:w="447" w:type="dxa"/>
            <w:vMerge/>
            <w:tcBorders>
              <w:top w:val="single" w:sz="4" w:space="0" w:color="auto"/>
              <w:left w:val="single" w:sz="4" w:space="0" w:color="auto"/>
              <w:bottom w:val="single" w:sz="4" w:space="0" w:color="auto"/>
              <w:right w:val="single" w:sz="4" w:space="0" w:color="auto"/>
            </w:tcBorders>
            <w:vAlign w:val="center"/>
          </w:tcPr>
          <w:p w14:paraId="22946A5D" w14:textId="77777777" w:rsidR="004A188A" w:rsidRPr="004A188A" w:rsidRDefault="004A188A" w:rsidP="004A188A">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tcPr>
          <w:p w14:paraId="52B36F39" w14:textId="77777777" w:rsidR="004A188A" w:rsidRPr="002C5414" w:rsidRDefault="004A188A" w:rsidP="004A188A">
            <w:pPr>
              <w:rPr>
                <w:rFonts w:ascii="Arial" w:hAnsi="Arial" w:cs="Arial"/>
              </w:rPr>
            </w:pPr>
            <w:r w:rsidRPr="002C5414">
              <w:rPr>
                <w:rFonts w:ascii="Arial" w:hAnsi="Arial" w:cs="Arial"/>
              </w:rPr>
              <w:t>Če je oddana ponudba s podizvajalci, so upoštevana zakonska določila (94. čl. ZJN-3):</w:t>
            </w:r>
          </w:p>
          <w:p w14:paraId="48BEAD95"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5615F8BB"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2C146F1" w14:textId="23F40257" w:rsidR="004A188A" w:rsidRPr="002C5414" w:rsidRDefault="004A188A" w:rsidP="004A188A">
            <w:pPr>
              <w:rPr>
                <w:rFonts w:ascii="Arial" w:hAnsi="Arial" w:cs="Arial"/>
                <w:i/>
                <w:iCs/>
              </w:rPr>
            </w:pPr>
            <w:r w:rsidRPr="002C5414">
              <w:rPr>
                <w:rFonts w:ascii="Arial" w:hAnsi="Arial" w:cs="Arial"/>
                <w:i/>
                <w:iCs/>
              </w:rPr>
              <w:t>(</w:t>
            </w:r>
            <w:r w:rsidRPr="004E46DC">
              <w:rPr>
                <w:rFonts w:ascii="Arial" w:hAnsi="Arial" w:cs="Arial"/>
                <w:i/>
                <w:iCs/>
                <w:u w:val="single"/>
              </w:rPr>
              <w:t>opozorilo</w:t>
            </w:r>
            <w:r w:rsidRPr="002C5414">
              <w:rPr>
                <w:rFonts w:ascii="Arial" w:hAnsi="Arial" w:cs="Arial"/>
                <w:i/>
                <w:iCs/>
              </w:rPr>
              <w:t xml:space="preserve">: ponudnik lahko del JN odda v </w:t>
            </w:r>
            <w:proofErr w:type="spellStart"/>
            <w:r w:rsidRPr="002C5414">
              <w:rPr>
                <w:rFonts w:ascii="Arial" w:hAnsi="Arial" w:cs="Arial"/>
                <w:i/>
                <w:iCs/>
              </w:rPr>
              <w:t>podizvajanje</w:t>
            </w:r>
            <w:proofErr w:type="spellEnd"/>
            <w:r w:rsidRPr="002C5414">
              <w:rPr>
                <w:rFonts w:ascii="Arial" w:hAnsi="Arial" w:cs="Arial"/>
                <w:i/>
                <w:iCs/>
              </w:rPr>
              <w:t xml:space="preserve"> (1. odst. 94. čl. ZJN-3), torej ne more oddati v </w:t>
            </w:r>
            <w:proofErr w:type="spellStart"/>
            <w:r w:rsidRPr="002C5414">
              <w:rPr>
                <w:rFonts w:ascii="Arial" w:hAnsi="Arial" w:cs="Arial"/>
                <w:i/>
                <w:iCs/>
              </w:rPr>
              <w:t>podizvajanje</w:t>
            </w:r>
            <w:proofErr w:type="spellEnd"/>
            <w:r w:rsidRPr="002C5414">
              <w:rPr>
                <w:rFonts w:ascii="Arial" w:hAnsi="Arial" w:cs="Arial"/>
                <w:i/>
                <w:iCs/>
              </w:rPr>
              <w:t xml:space="preserve"> celotnega JN)</w:t>
            </w:r>
          </w:p>
        </w:tc>
        <w:tc>
          <w:tcPr>
            <w:tcW w:w="2179" w:type="dxa"/>
            <w:tcBorders>
              <w:top w:val="single" w:sz="4" w:space="0" w:color="auto"/>
              <w:left w:val="single" w:sz="4" w:space="0" w:color="auto"/>
              <w:bottom w:val="single" w:sz="4" w:space="0" w:color="auto"/>
              <w:right w:val="single" w:sz="4" w:space="0" w:color="auto"/>
            </w:tcBorders>
          </w:tcPr>
          <w:p w14:paraId="6DEBCFC2" w14:textId="77777777" w:rsidR="004A188A" w:rsidRDefault="004A188A" w:rsidP="004A188A">
            <w:pPr>
              <w:jc w:val="center"/>
              <w:rPr>
                <w:rFonts w:ascii="Arial" w:hAnsi="Arial" w:cs="Arial"/>
              </w:rPr>
            </w:pPr>
          </w:p>
          <w:p w14:paraId="3BCB4BE1" w14:textId="409B1611" w:rsidR="004A188A" w:rsidRPr="004A188A" w:rsidRDefault="004A188A" w:rsidP="004A188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shd w:val="clear" w:color="auto" w:fill="FFFFFF" w:themeFill="background1"/>
          </w:tcPr>
          <w:p w14:paraId="012ABB0A" w14:textId="4E2EDB72" w:rsidR="004A188A" w:rsidRPr="002C5414" w:rsidRDefault="004A188A" w:rsidP="004A188A">
            <w:pPr>
              <w:jc w:val="center"/>
              <w:rPr>
                <w:rFonts w:ascii="Arial" w:hAnsi="Arial" w:cs="Arial"/>
              </w:rPr>
            </w:pPr>
            <w:r w:rsidRPr="002C5414">
              <w:rPr>
                <w:rFonts w:ascii="Arial" w:hAnsi="Arial" w:cs="Arial"/>
              </w:rPr>
              <w:t>Če je oddana ponudba s podizvajalci, so upoštevana zakonska določila (94. čl. ZJN-3):</w:t>
            </w:r>
          </w:p>
        </w:tc>
      </w:tr>
      <w:tr w:rsidR="00C16D64" w:rsidRPr="00FE6B7C" w14:paraId="2F04088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FB11F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906DF7E" w14:textId="77777777" w:rsidR="00C16D64" w:rsidRPr="002C5414" w:rsidRDefault="00C16D64" w:rsidP="00C16D64">
            <w:pPr>
              <w:rPr>
                <w:rFonts w:ascii="Arial" w:hAnsi="Arial" w:cs="Arial"/>
              </w:rPr>
            </w:pPr>
            <w:r w:rsidRPr="002C5414">
              <w:rPr>
                <w:rFonts w:ascii="Arial" w:hAnsi="Arial" w:cs="Arial"/>
              </w:rPr>
              <w:t>Predloženo je finančno zavarovanje za resnost ponudbe (če je bilo zahtevano)</w:t>
            </w:r>
          </w:p>
          <w:p w14:paraId="67B890D4"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E990DBA"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0B063F3"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 xml:space="preserve">zavarovanje za resnost ponudbe predstavlja tisti element, ki mora biti v vsakem primeru predložen ob sami ponudbi v  taki vsebini, kot je zahteval </w:t>
            </w:r>
            <w:r w:rsidRPr="002C5414">
              <w:rPr>
                <w:rFonts w:ascii="Arial" w:hAnsi="Arial" w:cs="Arial"/>
                <w:i/>
                <w:sz w:val="20"/>
                <w:szCs w:val="20"/>
              </w:rPr>
              <w:lastRenderedPageBreak/>
              <w:t>naročnik v dokumentaciji v zvezi z oddajo javnega naročila, morebitnih napak pa ni dopustno naknadno popravljati ali dopolnjevati)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9F730C7"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B17116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je bilo zahtevano v RD</w:t>
            </w:r>
          </w:p>
        </w:tc>
      </w:tr>
      <w:tr w:rsidR="00C16D64" w:rsidRPr="00FE6B7C" w14:paraId="19C2623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8C797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C008B45" w14:textId="77777777" w:rsidR="00C16D64" w:rsidRPr="002C5414" w:rsidRDefault="00C16D64" w:rsidP="00C16D64">
            <w:pPr>
              <w:rPr>
                <w:rFonts w:ascii="Arial" w:hAnsi="Arial" w:cs="Arial"/>
              </w:rPr>
            </w:pPr>
            <w:r w:rsidRPr="002C5414">
              <w:rPr>
                <w:rFonts w:ascii="Arial" w:hAnsi="Arial" w:cs="Arial"/>
              </w:rPr>
              <w:t>Preverjen je obstoj in vsebina podatkov oz. drugih navedb iz ponudbe (89. čl.  ZJN-3), če je obstajal dvom o resničnosti  (3. odst. 47. čl. ZJN-3)</w:t>
            </w:r>
          </w:p>
          <w:p w14:paraId="2BEBA6B1"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postopku NMV ni treba preveriti obstoja in vsebine navedb v ponudbi, razen če obstaja dvom o resničnosti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A6698D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D03117B"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za NMV, </w:t>
            </w:r>
            <w:r w:rsidRPr="002C5414">
              <w:rPr>
                <w:rFonts w:ascii="Arial" w:hAnsi="Arial" w:cs="Arial"/>
                <w:i/>
                <w:color w:val="A6A6A6" w:themeColor="background1" w:themeShade="A6"/>
              </w:rPr>
              <w:t>razen če obstaja dvom o resničnosti</w:t>
            </w:r>
            <w:r w:rsidRPr="002C5414">
              <w:rPr>
                <w:rFonts w:ascii="Arial" w:hAnsi="Arial" w:cs="Arial"/>
                <w:b/>
                <w:i/>
                <w:color w:val="A6A6A6" w:themeColor="background1" w:themeShade="A6"/>
              </w:rPr>
              <w:t xml:space="preserve"> (Preveri se podatke iz ESPD </w:t>
            </w:r>
            <w:r w:rsidRPr="002C5414">
              <w:rPr>
                <w:rFonts w:ascii="Arial" w:hAnsi="Arial" w:cs="Arial"/>
                <w:i/>
                <w:color w:val="A6A6A6" w:themeColor="background1" w:themeShade="A6"/>
              </w:rPr>
              <w:t>(naročnik iz e-Dosje</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dobi dokument v PDF, ki ga shrani))</w:t>
            </w:r>
          </w:p>
        </w:tc>
      </w:tr>
      <w:tr w:rsidR="00FB2649" w:rsidRPr="00FE6B7C" w14:paraId="76D19AE7" w14:textId="77777777" w:rsidTr="007E6D93">
        <w:tc>
          <w:tcPr>
            <w:tcW w:w="447" w:type="dxa"/>
            <w:tcBorders>
              <w:top w:val="single" w:sz="4" w:space="0" w:color="auto"/>
              <w:left w:val="single" w:sz="4" w:space="0" w:color="auto"/>
              <w:bottom w:val="single" w:sz="4" w:space="0" w:color="auto"/>
              <w:right w:val="single" w:sz="4" w:space="0" w:color="auto"/>
            </w:tcBorders>
            <w:vAlign w:val="center"/>
          </w:tcPr>
          <w:p w14:paraId="64C4E49C" w14:textId="77777777" w:rsidR="00FB2649" w:rsidRPr="00FB2649" w:rsidRDefault="00FB2649"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8FFC084" w14:textId="77777777" w:rsidR="00FB2649" w:rsidRPr="002C5414" w:rsidRDefault="00FB2649" w:rsidP="00FB2649">
            <w:pPr>
              <w:rPr>
                <w:rFonts w:ascii="Arial" w:hAnsi="Arial" w:cs="Arial"/>
              </w:rPr>
            </w:pPr>
            <w:r w:rsidRPr="002C5414">
              <w:rPr>
                <w:rFonts w:ascii="Arial" w:hAnsi="Arial" w:cs="Arial"/>
              </w:rPr>
              <w:t>Izbrana ponudba ni neobičajno nizka oz. je ponudba utemeljeno pojasnjena (86. čl. ZJN-3)</w:t>
            </w:r>
          </w:p>
          <w:p w14:paraId="708313FA" w14:textId="4D8E2153" w:rsidR="00FB2649" w:rsidRPr="00FB2649" w:rsidRDefault="00FB2649" w:rsidP="00FB264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od 1. 1. 2022 (novela ZJN-3B) ima naročnik diskrecijsko pravico, da lahko ob predhodni izvedbi zakonsko predpisanih ravnanj neobičajno nizko ponudbo vseeno izloči, če ob predhodno izvedenem posvetu s ponudnikom vseeno meni, da predložena dokazila ne</w:t>
            </w:r>
            <w:r>
              <w:rPr>
                <w:rFonts w:ascii="Arial" w:hAnsi="Arial" w:cs="Arial"/>
              </w:rPr>
              <w:t xml:space="preserve"> pojasnjujejo nizke ravni cene ali stroškov – 3. odst. 86. čl. ZJN-3</w:t>
            </w:r>
          </w:p>
        </w:tc>
        <w:tc>
          <w:tcPr>
            <w:tcW w:w="2179" w:type="dxa"/>
            <w:tcBorders>
              <w:top w:val="single" w:sz="4" w:space="0" w:color="auto"/>
              <w:left w:val="single" w:sz="4" w:space="0" w:color="auto"/>
              <w:bottom w:val="single" w:sz="4" w:space="0" w:color="auto"/>
              <w:right w:val="single" w:sz="4" w:space="0" w:color="auto"/>
            </w:tcBorders>
            <w:vAlign w:val="center"/>
          </w:tcPr>
          <w:p w14:paraId="6FA25FD1" w14:textId="1BB6E402" w:rsidR="00FB2649" w:rsidRPr="00FB2649" w:rsidRDefault="00FB2649" w:rsidP="00C16D64">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Pr="00E7566D">
              <w:rPr>
                <w:rFonts w:ascii="Arial" w:hAnsi="Arial" w:cs="Arial"/>
              </w:rPr>
            </w:r>
            <w:r w:rsidRPr="00E7566D">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Pr="00E7566D">
              <w:rPr>
                <w:rFonts w:ascii="Arial" w:hAnsi="Arial" w:cs="Arial"/>
              </w:rPr>
            </w:r>
            <w:r w:rsidRPr="00E7566D">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Pr="00E7566D">
              <w:rPr>
                <w:rFonts w:ascii="Arial" w:hAnsi="Arial" w:cs="Arial"/>
              </w:rPr>
            </w:r>
            <w:r w:rsidRPr="00E7566D">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342DAD3" w14:textId="77777777" w:rsidR="00FB2649" w:rsidRPr="00FB2649" w:rsidRDefault="00FB2649" w:rsidP="00C16D64">
            <w:pPr>
              <w:jc w:val="center"/>
              <w:rPr>
                <w:rFonts w:ascii="Arial" w:hAnsi="Arial" w:cs="Arial"/>
                <w:b/>
                <w:i/>
                <w:color w:val="A6A6A6" w:themeColor="background1" w:themeShade="A6"/>
              </w:rPr>
            </w:pPr>
          </w:p>
        </w:tc>
      </w:tr>
      <w:tr w:rsidR="00C16D64" w:rsidRPr="00FE6B7C" w14:paraId="155362E8" w14:textId="77777777" w:rsidTr="007E6D93">
        <w:tc>
          <w:tcPr>
            <w:tcW w:w="447" w:type="dxa"/>
            <w:vMerge w:val="restart"/>
            <w:tcBorders>
              <w:top w:val="single" w:sz="4" w:space="0" w:color="auto"/>
              <w:left w:val="single" w:sz="4" w:space="0" w:color="auto"/>
              <w:right w:val="single" w:sz="4" w:space="0" w:color="auto"/>
            </w:tcBorders>
            <w:hideMark/>
          </w:tcPr>
          <w:p w14:paraId="513DC8B8" w14:textId="47DB6BBA" w:rsidR="00C16D64" w:rsidRPr="002C5414" w:rsidRDefault="00FB2649" w:rsidP="00C16D64">
            <w:pPr>
              <w:rPr>
                <w:rFonts w:ascii="Arial" w:hAnsi="Arial" w:cs="Arial"/>
              </w:rPr>
            </w:pPr>
            <w:r>
              <w:rPr>
                <w:rFonts w:ascii="Arial" w:hAnsi="Arial" w:cs="Arial"/>
              </w:rPr>
              <w:t>7</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A4A094B" w14:textId="77777777" w:rsidR="00C16D64" w:rsidRPr="002C5414" w:rsidRDefault="00C16D64" w:rsidP="00C16D64">
            <w:pPr>
              <w:rPr>
                <w:rFonts w:ascii="Arial" w:hAnsi="Arial" w:cs="Arial"/>
              </w:rPr>
            </w:pPr>
            <w:r w:rsidRPr="002C5414">
              <w:rPr>
                <w:rFonts w:ascii="Arial" w:hAnsi="Arial" w:cs="Arial"/>
                <w:b/>
                <w:bCs/>
              </w:rPr>
              <w:t>ODLOČITEV O ODDAJI JAVNEGA NAROČILA</w:t>
            </w:r>
          </w:p>
        </w:tc>
      </w:tr>
      <w:tr w:rsidR="00C16D64" w:rsidRPr="00FE6B7C" w14:paraId="22CE797B" w14:textId="77777777" w:rsidTr="007E6D93">
        <w:tc>
          <w:tcPr>
            <w:tcW w:w="447" w:type="dxa"/>
            <w:vMerge/>
            <w:tcBorders>
              <w:left w:val="single" w:sz="4" w:space="0" w:color="auto"/>
              <w:right w:val="single" w:sz="4" w:space="0" w:color="auto"/>
            </w:tcBorders>
            <w:vAlign w:val="center"/>
            <w:hideMark/>
          </w:tcPr>
          <w:p w14:paraId="3B061DE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4B5BC32" w14:textId="77777777" w:rsidR="00C16D64" w:rsidRPr="002C5414" w:rsidRDefault="00C16D64" w:rsidP="00C16D64">
            <w:pPr>
              <w:rPr>
                <w:rFonts w:ascii="Arial" w:hAnsi="Arial" w:cs="Arial"/>
              </w:rPr>
            </w:pPr>
            <w:r w:rsidRPr="002C5414">
              <w:rPr>
                <w:rFonts w:ascii="Arial" w:hAnsi="Arial" w:cs="Arial"/>
              </w:rPr>
              <w:t>Odločitev  o oddaji JN je sprejeta najpozneje 90 dni od roka za oddajo ponudb in vsebuje vse zakonsko določene informacije (3. odst. 90  čl. ZJN-3) in v 5 dneh po končanem preverjanju in ocenjevanju sporočena vsem ponudnikom (2. odst. 90  čl. ZJN-3)</w:t>
            </w:r>
          </w:p>
          <w:p w14:paraId="7B01BA7A"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C5BE551" w14:textId="77777777"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3C7905CE"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09E07E37"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0456B74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0DC3157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01A24F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08987B" w14:textId="77777777" w:rsidR="00C16D64" w:rsidRPr="002C5414" w:rsidRDefault="00C16D64" w:rsidP="00C16D64">
            <w:pPr>
              <w:rPr>
                <w:rFonts w:ascii="Arial" w:hAnsi="Arial" w:cs="Arial"/>
              </w:rPr>
            </w:pPr>
          </w:p>
        </w:tc>
      </w:tr>
      <w:tr w:rsidR="00C16D64" w:rsidRPr="00FE6B7C" w14:paraId="0872C7DC" w14:textId="77777777" w:rsidTr="007E6D93">
        <w:tc>
          <w:tcPr>
            <w:tcW w:w="447" w:type="dxa"/>
            <w:vMerge/>
            <w:tcBorders>
              <w:left w:val="single" w:sz="4" w:space="0" w:color="auto"/>
              <w:right w:val="single" w:sz="4" w:space="0" w:color="auto"/>
            </w:tcBorders>
            <w:vAlign w:val="center"/>
          </w:tcPr>
          <w:p w14:paraId="6617328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2F9825D" w14:textId="77777777" w:rsidR="00C16D64" w:rsidRPr="002C5414" w:rsidRDefault="00C16D64" w:rsidP="00C16D64">
            <w:pPr>
              <w:rPr>
                <w:rFonts w:ascii="Arial" w:hAnsi="Arial" w:cs="Arial"/>
              </w:rPr>
            </w:pPr>
            <w:r w:rsidRPr="002C5414">
              <w:rPr>
                <w:rFonts w:ascii="Arial" w:hAnsi="Arial" w:cs="Arial"/>
              </w:rPr>
              <w:t xml:space="preserve">V obvestilu so spoštovane določbe iz Priloge 2 Uredbe o informativnem seznamu naročnikov in obveznih informacijah v obvestilih za postopek naročila male vrednosti </w:t>
            </w:r>
          </w:p>
        </w:tc>
        <w:tc>
          <w:tcPr>
            <w:tcW w:w="2179" w:type="dxa"/>
            <w:tcBorders>
              <w:top w:val="single" w:sz="4" w:space="0" w:color="auto"/>
              <w:left w:val="single" w:sz="4" w:space="0" w:color="auto"/>
              <w:bottom w:val="single" w:sz="4" w:space="0" w:color="auto"/>
              <w:right w:val="single" w:sz="4" w:space="0" w:color="auto"/>
            </w:tcBorders>
            <w:vAlign w:val="center"/>
          </w:tcPr>
          <w:p w14:paraId="590AFB2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52116A" w14:textId="77777777" w:rsidR="00C16D64" w:rsidRPr="002C5414" w:rsidRDefault="00C16D64" w:rsidP="00C16D64">
            <w:pPr>
              <w:rPr>
                <w:rFonts w:ascii="Arial" w:hAnsi="Arial" w:cs="Arial"/>
              </w:rPr>
            </w:pPr>
          </w:p>
        </w:tc>
      </w:tr>
      <w:tr w:rsidR="00C16D64" w:rsidRPr="00FE6B7C" w14:paraId="5C0A8538" w14:textId="77777777" w:rsidTr="007E6D93">
        <w:tc>
          <w:tcPr>
            <w:tcW w:w="447" w:type="dxa"/>
            <w:vMerge/>
            <w:tcBorders>
              <w:left w:val="single" w:sz="4" w:space="0" w:color="auto"/>
              <w:right w:val="single" w:sz="4" w:space="0" w:color="auto"/>
            </w:tcBorders>
            <w:vAlign w:val="center"/>
          </w:tcPr>
          <w:p w14:paraId="3669E6D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7C893A1" w14:textId="77777777" w:rsidR="00C16D64" w:rsidRPr="002C5414" w:rsidRDefault="00C16D64" w:rsidP="00C16D6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79" w:type="dxa"/>
            <w:tcBorders>
              <w:top w:val="single" w:sz="4" w:space="0" w:color="auto"/>
              <w:left w:val="single" w:sz="4" w:space="0" w:color="auto"/>
              <w:bottom w:val="single" w:sz="4" w:space="0" w:color="auto"/>
              <w:right w:val="single" w:sz="4" w:space="0" w:color="auto"/>
            </w:tcBorders>
            <w:vAlign w:val="center"/>
          </w:tcPr>
          <w:p w14:paraId="04D447B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ECF916A" w14:textId="77777777" w:rsidR="00C16D64" w:rsidRPr="002C5414" w:rsidRDefault="00C16D64" w:rsidP="00C16D64">
            <w:pPr>
              <w:rPr>
                <w:rFonts w:ascii="Arial" w:hAnsi="Arial" w:cs="Arial"/>
              </w:rPr>
            </w:pPr>
          </w:p>
        </w:tc>
      </w:tr>
      <w:tr w:rsidR="00C16D64" w:rsidRPr="00FE6B7C" w14:paraId="20741199" w14:textId="77777777" w:rsidTr="007E6D93">
        <w:tc>
          <w:tcPr>
            <w:tcW w:w="447" w:type="dxa"/>
            <w:vMerge/>
            <w:tcBorders>
              <w:left w:val="single" w:sz="4" w:space="0" w:color="auto"/>
              <w:right w:val="single" w:sz="4" w:space="0" w:color="auto"/>
            </w:tcBorders>
            <w:vAlign w:val="center"/>
            <w:hideMark/>
          </w:tcPr>
          <w:p w14:paraId="1AA59CE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E80D814" w14:textId="77777777" w:rsidR="00C16D64" w:rsidRPr="002C5414" w:rsidRDefault="00C16D64" w:rsidP="00C16D64">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FEE5DC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69014A0" w14:textId="77777777" w:rsidR="00C16D64" w:rsidRPr="002C5414" w:rsidRDefault="00C16D64" w:rsidP="00C16D64">
            <w:pPr>
              <w:rPr>
                <w:rFonts w:ascii="Arial" w:hAnsi="Arial" w:cs="Arial"/>
              </w:rPr>
            </w:pPr>
          </w:p>
        </w:tc>
      </w:tr>
      <w:tr w:rsidR="00C16D64" w:rsidRPr="00FE6B7C" w14:paraId="26A1C671" w14:textId="77777777" w:rsidTr="007E6D93">
        <w:tc>
          <w:tcPr>
            <w:tcW w:w="447" w:type="dxa"/>
            <w:vMerge/>
            <w:tcBorders>
              <w:left w:val="single" w:sz="4" w:space="0" w:color="auto"/>
              <w:right w:val="single" w:sz="4" w:space="0" w:color="auto"/>
            </w:tcBorders>
            <w:vAlign w:val="center"/>
            <w:hideMark/>
          </w:tcPr>
          <w:p w14:paraId="1411423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526F333" w14:textId="77777777" w:rsidR="00C16D64" w:rsidRPr="002C5414" w:rsidRDefault="00C16D64" w:rsidP="00C16D64">
            <w:pPr>
              <w:rPr>
                <w:rFonts w:ascii="Arial" w:hAnsi="Arial" w:cs="Arial"/>
              </w:rPr>
            </w:pPr>
            <w:r w:rsidRPr="002C5414">
              <w:rPr>
                <w:rFonts w:ascii="Arial" w:hAnsi="Arial" w:cs="Arial"/>
              </w:rPr>
              <w:t>Spoštovano je obdobje mirovanja, ki dopušča taksativno naštete izjeme (prejem le ene ponudbe)  (92.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24CF1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CEACC06"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ni obvezno za izjeme, ki jih našteva ZJN-3</w:t>
            </w:r>
          </w:p>
        </w:tc>
      </w:tr>
      <w:tr w:rsidR="00C16D64" w:rsidRPr="00FE6B7C" w14:paraId="7BB4D5CA" w14:textId="77777777" w:rsidTr="002C5414">
        <w:trPr>
          <w:trHeight w:val="733"/>
        </w:trPr>
        <w:tc>
          <w:tcPr>
            <w:tcW w:w="447" w:type="dxa"/>
            <w:vMerge/>
            <w:tcBorders>
              <w:left w:val="single" w:sz="4" w:space="0" w:color="auto"/>
              <w:bottom w:val="single" w:sz="4" w:space="0" w:color="auto"/>
              <w:right w:val="single" w:sz="4" w:space="0" w:color="auto"/>
            </w:tcBorders>
            <w:vAlign w:val="center"/>
          </w:tcPr>
          <w:p w14:paraId="2746A2B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BFAA7FD" w14:textId="0A659034" w:rsidR="00FB2649" w:rsidRPr="002C5414" w:rsidRDefault="00C16D64" w:rsidP="00FB2649">
            <w:pPr>
              <w:rPr>
                <w:rFonts w:cs="Arial"/>
                <w:i/>
                <w:u w:val="single"/>
              </w:rPr>
            </w:pPr>
            <w:r w:rsidRPr="002C5414">
              <w:rPr>
                <w:rFonts w:ascii="Arial" w:hAnsi="Arial" w:cs="Arial"/>
              </w:rPr>
              <w:t xml:space="preserve">Zagotovljeno je učinkovito preprečevanje nasprotja interesov (91. čl. ZJN-3) </w:t>
            </w:r>
            <w:r w:rsidR="00FB2649" w:rsidRPr="002C5414">
              <w:rPr>
                <w:rFonts w:cs="Arial"/>
              </w:rPr>
              <w:t>(</w:t>
            </w:r>
            <w:r w:rsidR="00FB2649" w:rsidRPr="002C5414">
              <w:rPr>
                <w:rFonts w:cs="Arial"/>
                <w:i/>
                <w:u w:val="single"/>
              </w:rPr>
              <w:t>opozorilo:</w:t>
            </w:r>
          </w:p>
          <w:p w14:paraId="3CD12AE5" w14:textId="77777777" w:rsidR="003045D7" w:rsidRDefault="00FB2649" w:rsidP="003045D7">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5C230C94" w14:textId="7BA67B32" w:rsidR="00C16D64" w:rsidRPr="00B87380" w:rsidRDefault="00FB2649" w:rsidP="003045D7">
            <w:pPr>
              <w:pStyle w:val="Odstavekseznama"/>
              <w:numPr>
                <w:ilvl w:val="0"/>
                <w:numId w:val="15"/>
              </w:numPr>
              <w:spacing w:after="0" w:line="240" w:lineRule="auto"/>
              <w:ind w:left="155" w:hanging="155"/>
              <w:contextualSpacing w:val="0"/>
              <w:jc w:val="both"/>
              <w:rPr>
                <w:rFonts w:ascii="Arial" w:hAnsi="Arial" w:cs="Arial"/>
                <w:i/>
              </w:rPr>
            </w:pPr>
            <w:r w:rsidRPr="00142ACD">
              <w:rPr>
                <w:rFonts w:ascii="Arial" w:hAnsi="Arial" w:cs="Arial"/>
                <w:i/>
                <w:sz w:val="20"/>
                <w:szCs w:val="20"/>
              </w:rPr>
              <w:lastRenderedPageBreak/>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142ACD">
              <w:rPr>
                <w:rFonts w:ascii="Arial" w:hAnsi="Arial" w:cs="Arial"/>
                <w:i/>
                <w:sz w:val="20"/>
                <w:szCs w:val="20"/>
              </w:rPr>
              <w:t>ZIntKP</w:t>
            </w:r>
            <w:proofErr w:type="spellEnd"/>
            <w:r w:rsidRPr="00142ACD">
              <w:rPr>
                <w:rFonts w:ascii="Arial" w:hAnsi="Arial" w:cs="Arial"/>
                <w:i/>
                <w:sz w:val="20"/>
                <w:szCs w:val="20"/>
              </w:rPr>
              <w:t xml:space="preserve"> </w:t>
            </w:r>
            <w:r w:rsidRPr="00142ACD">
              <w:rPr>
                <w:rFonts w:ascii="Arial" w:hAnsi="Arial" w:cs="Arial"/>
                <w:i/>
                <w:sz w:val="20"/>
                <w:szCs w:val="20"/>
              </w:rPr>
              <w:footnoteReference w:id="15"/>
            </w:r>
            <w:r w:rsidRPr="00142ACD">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tcPr>
          <w:p w14:paraId="47A66840"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FA3AF6" w14:textId="77777777" w:rsidR="00C16D64" w:rsidRPr="002C5414" w:rsidRDefault="00C16D64" w:rsidP="00C16D64">
            <w:pPr>
              <w:jc w:val="center"/>
              <w:rPr>
                <w:rFonts w:ascii="Arial" w:hAnsi="Arial" w:cs="Arial"/>
                <w:b/>
                <w:i/>
                <w:color w:val="A6A6A6" w:themeColor="background1" w:themeShade="A6"/>
              </w:rPr>
            </w:pPr>
          </w:p>
        </w:tc>
      </w:tr>
      <w:tr w:rsidR="00C16D64" w:rsidRPr="00FE6B7C" w14:paraId="7AAFF37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637AB232" w14:textId="7559DE66" w:rsidR="00C16D64" w:rsidRPr="002C5414" w:rsidRDefault="00136BE0" w:rsidP="00C16D64">
            <w:pPr>
              <w:rPr>
                <w:rFonts w:ascii="Arial" w:hAnsi="Arial" w:cs="Arial"/>
              </w:rPr>
            </w:pPr>
            <w:r>
              <w:rPr>
                <w:rFonts w:ascii="Arial" w:hAnsi="Arial" w:cs="Arial"/>
              </w:rPr>
              <w:t>8</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132644" w14:textId="77777777" w:rsidR="00C16D64" w:rsidRPr="002C5414" w:rsidRDefault="00C16D64" w:rsidP="00C16D64">
            <w:pPr>
              <w:rPr>
                <w:rFonts w:ascii="Arial" w:hAnsi="Arial" w:cs="Arial"/>
              </w:rPr>
            </w:pPr>
            <w:r w:rsidRPr="002C5414">
              <w:rPr>
                <w:rFonts w:ascii="Arial" w:hAnsi="Arial" w:cs="Arial"/>
                <w:b/>
                <w:bCs/>
              </w:rPr>
              <w:t>OBJAVA OBVESTILA O ODDAJI JAVNEGA NAROČILA</w:t>
            </w:r>
          </w:p>
        </w:tc>
      </w:tr>
      <w:tr w:rsidR="00C16D64" w:rsidRPr="00FE6B7C" w14:paraId="383B186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B1B0FE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83D6F93" w14:textId="77777777" w:rsidR="00C16D64" w:rsidRPr="002C5414" w:rsidRDefault="00C16D64" w:rsidP="00C16D64">
            <w:pPr>
              <w:rPr>
                <w:rFonts w:ascii="Arial" w:hAnsi="Arial" w:cs="Arial"/>
              </w:rPr>
            </w:pPr>
            <w:r w:rsidRPr="002C5414">
              <w:rPr>
                <w:rFonts w:ascii="Arial" w:hAnsi="Arial" w:cs="Arial"/>
              </w:rPr>
              <w:t>Obvestilo o oddaji naročila je objavljeno na portalu JN najpozneje 30 dni po sklenitvi pogodbe (22., 52. in 58. čl. ZJN-3)</w:t>
            </w:r>
          </w:p>
          <w:p w14:paraId="17EE3AC3"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295114F2" w14:textId="77777777" w:rsidR="00C16D64" w:rsidRPr="002C5414" w:rsidRDefault="00C16D64" w:rsidP="00C16D64">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69D540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ADF273" w14:textId="77777777" w:rsidR="00C16D64" w:rsidRPr="002C5414" w:rsidRDefault="00C16D64" w:rsidP="00C16D64">
            <w:pPr>
              <w:rPr>
                <w:rFonts w:ascii="Arial" w:hAnsi="Arial" w:cs="Arial"/>
              </w:rPr>
            </w:pPr>
          </w:p>
        </w:tc>
      </w:tr>
      <w:tr w:rsidR="00C16D64" w:rsidRPr="00FE6B7C" w14:paraId="4493B2E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E24976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D18F7A" w14:textId="13B5E226" w:rsidR="00C16D64" w:rsidRPr="002C5414" w:rsidRDefault="00C16D64" w:rsidP="00C16D64">
            <w:pPr>
              <w:rPr>
                <w:rFonts w:ascii="Arial" w:hAnsi="Arial" w:cs="Arial"/>
              </w:rPr>
            </w:pPr>
            <w:r w:rsidRPr="002C5414">
              <w:rPr>
                <w:rFonts w:ascii="Arial" w:hAnsi="Arial" w:cs="Arial"/>
              </w:rPr>
              <w:t>V obvestilu so spoštovane določbe o</w:t>
            </w:r>
            <w:r w:rsidR="004C1F09"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tcPr>
          <w:p w14:paraId="3E7A30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A6A84E" w14:textId="77777777" w:rsidR="00C16D64" w:rsidRPr="002C5414" w:rsidRDefault="00C16D64" w:rsidP="00C16D64">
            <w:pPr>
              <w:rPr>
                <w:rFonts w:ascii="Arial" w:hAnsi="Arial" w:cs="Arial"/>
              </w:rPr>
            </w:pPr>
          </w:p>
        </w:tc>
      </w:tr>
      <w:tr w:rsidR="00C16D64" w:rsidRPr="00FE6B7C" w14:paraId="2F9E273D" w14:textId="77777777" w:rsidTr="007E6D93">
        <w:tc>
          <w:tcPr>
            <w:tcW w:w="447" w:type="dxa"/>
            <w:vMerge w:val="restart"/>
            <w:tcBorders>
              <w:top w:val="single" w:sz="4" w:space="0" w:color="auto"/>
              <w:left w:val="single" w:sz="4" w:space="0" w:color="auto"/>
              <w:bottom w:val="single" w:sz="4" w:space="0" w:color="auto"/>
              <w:right w:val="single" w:sz="4" w:space="0" w:color="auto"/>
            </w:tcBorders>
          </w:tcPr>
          <w:p w14:paraId="7143C180" w14:textId="43B17F48" w:rsidR="00C16D64" w:rsidRPr="002C5414" w:rsidRDefault="00136BE0" w:rsidP="00C16D64">
            <w:pPr>
              <w:rPr>
                <w:rFonts w:ascii="Arial" w:hAnsi="Arial" w:cs="Arial"/>
              </w:rPr>
            </w:pPr>
            <w:r>
              <w:rPr>
                <w:rFonts w:ascii="Arial" w:hAnsi="Arial" w:cs="Arial"/>
              </w:rPr>
              <w:t>9</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F634D6D" w14:textId="77777777" w:rsidR="00C16D64" w:rsidRPr="002C5414" w:rsidRDefault="00C16D64" w:rsidP="00C16D64">
            <w:pPr>
              <w:rPr>
                <w:rFonts w:ascii="Arial" w:hAnsi="Arial" w:cs="Arial"/>
              </w:rPr>
            </w:pPr>
            <w:r w:rsidRPr="002C5414">
              <w:rPr>
                <w:rFonts w:ascii="Arial" w:hAnsi="Arial" w:cs="Arial"/>
                <w:b/>
                <w:bCs/>
              </w:rPr>
              <w:t>POROČILO V SKLADU S 105. ČL. ZJN-3</w:t>
            </w:r>
          </w:p>
        </w:tc>
      </w:tr>
      <w:tr w:rsidR="00C16D64" w:rsidRPr="00FE6B7C" w14:paraId="485209C0" w14:textId="77777777" w:rsidTr="007E6D93">
        <w:trPr>
          <w:trHeight w:val="712"/>
        </w:trPr>
        <w:tc>
          <w:tcPr>
            <w:tcW w:w="447" w:type="dxa"/>
            <w:vMerge/>
            <w:tcBorders>
              <w:top w:val="single" w:sz="4" w:space="0" w:color="auto"/>
              <w:left w:val="single" w:sz="4" w:space="0" w:color="auto"/>
              <w:bottom w:val="single" w:sz="4" w:space="0" w:color="auto"/>
              <w:right w:val="single" w:sz="4" w:space="0" w:color="auto"/>
            </w:tcBorders>
            <w:vAlign w:val="center"/>
          </w:tcPr>
          <w:p w14:paraId="6154246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4065E8F" w14:textId="77777777" w:rsidR="00C16D64" w:rsidRPr="002C5414" w:rsidRDefault="00C16D64" w:rsidP="00C16D64">
            <w:pPr>
              <w:rPr>
                <w:rFonts w:ascii="Arial" w:hAnsi="Arial" w:cs="Arial"/>
              </w:rPr>
            </w:pPr>
            <w:r w:rsidRPr="002C5414">
              <w:rPr>
                <w:rFonts w:ascii="Arial" w:hAnsi="Arial" w:cs="Arial"/>
              </w:rPr>
              <w:t>(Končno) poročilo o postopku oddaje JN je pripravljeno in zajema vse predpisane informacije (105. čl. ZJN-3)</w:t>
            </w:r>
          </w:p>
          <w:p w14:paraId="3366828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EAAEC3A"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E35763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postopku NMV ni treba pripraviti poročila o postopku JN)</w:t>
            </w:r>
          </w:p>
        </w:tc>
        <w:tc>
          <w:tcPr>
            <w:tcW w:w="2179" w:type="dxa"/>
            <w:tcBorders>
              <w:top w:val="single" w:sz="4" w:space="0" w:color="auto"/>
              <w:left w:val="single" w:sz="4" w:space="0" w:color="auto"/>
              <w:bottom w:val="single" w:sz="4" w:space="0" w:color="auto"/>
              <w:right w:val="single" w:sz="4" w:space="0" w:color="auto"/>
            </w:tcBorders>
            <w:vAlign w:val="center"/>
          </w:tcPr>
          <w:p w14:paraId="6403F8D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76EFFA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ni obvezno za NMV</w:t>
            </w:r>
          </w:p>
        </w:tc>
      </w:tr>
      <w:tr w:rsidR="00C16D64" w:rsidRPr="00FE6B7C" w14:paraId="434443A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E4CD60E" w14:textId="0B6CBED5"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0</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BC9F9E" w14:textId="77777777" w:rsidR="00C16D64" w:rsidRPr="002C5414" w:rsidRDefault="00C16D64" w:rsidP="00C16D64">
            <w:pPr>
              <w:rPr>
                <w:rFonts w:ascii="Arial" w:hAnsi="Arial" w:cs="Arial"/>
              </w:rPr>
            </w:pPr>
            <w:r w:rsidRPr="002C5414">
              <w:rPr>
                <w:rFonts w:ascii="Arial" w:hAnsi="Arial" w:cs="Arial"/>
                <w:b/>
                <w:bCs/>
              </w:rPr>
              <w:t>TEMELJNA NAČELA JAVNEGA NAROČANJA</w:t>
            </w:r>
          </w:p>
        </w:tc>
      </w:tr>
      <w:tr w:rsidR="00C16D64" w:rsidRPr="00FE6B7C" w14:paraId="59687BB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E3E33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D907964" w14:textId="77777777" w:rsidR="00C16D64" w:rsidRPr="002C5414" w:rsidRDefault="00C16D64" w:rsidP="00C16D64">
            <w:pPr>
              <w:rPr>
                <w:rFonts w:ascii="Arial" w:hAnsi="Arial" w:cs="Arial"/>
              </w:rPr>
            </w:pPr>
            <w:r w:rsidRPr="002C5414">
              <w:rPr>
                <w:rFonts w:ascii="Arial" w:hAnsi="Arial" w:cs="Arial"/>
              </w:rPr>
              <w:t>Upoštevana so načela javnega naročanja (3.–8.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A8DC4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BC96D07" w14:textId="77777777" w:rsidR="00C16D64" w:rsidRPr="002C5414" w:rsidRDefault="00C16D64" w:rsidP="00C16D64">
            <w:pPr>
              <w:rPr>
                <w:rFonts w:ascii="Arial" w:hAnsi="Arial" w:cs="Arial"/>
              </w:rPr>
            </w:pPr>
          </w:p>
        </w:tc>
      </w:tr>
      <w:tr w:rsidR="00C16D64" w:rsidRPr="00FE6B7C" w14:paraId="2CE6EE9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85ECA9D" w14:textId="65E1A467"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8FA62E" w14:textId="7E7AC9D1" w:rsidR="00C16D64" w:rsidRPr="002C5414" w:rsidRDefault="009F3C85" w:rsidP="00C16D64">
            <w:pPr>
              <w:rPr>
                <w:rFonts w:ascii="Arial" w:hAnsi="Arial" w:cs="Arial"/>
              </w:rPr>
            </w:pPr>
            <w:bookmarkStart w:id="11" w:name="_Hlk147487703"/>
            <w:r w:rsidRPr="002C5414">
              <w:rPr>
                <w:rFonts w:ascii="Arial" w:hAnsi="Arial" w:cs="Arial"/>
                <w:b/>
                <w:bCs/>
              </w:rPr>
              <w:t xml:space="preserve">PREPOZNAVNOST, PREGLEDNOST  IN </w:t>
            </w:r>
            <w:bookmarkEnd w:id="11"/>
            <w:r w:rsidRPr="002C5414">
              <w:rPr>
                <w:rFonts w:ascii="Arial" w:hAnsi="Arial" w:cs="Arial"/>
                <w:b/>
                <w:bCs/>
              </w:rPr>
              <w:t xml:space="preserve">KOMUNICIRANJE  </w:t>
            </w:r>
          </w:p>
        </w:tc>
      </w:tr>
      <w:tr w:rsidR="00C16D64" w:rsidRPr="00FE6B7C" w14:paraId="518794F6"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325B82A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BAF0C50" w14:textId="336F651B"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57851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3D1C536" w14:textId="77777777" w:rsidR="00C16D64" w:rsidRPr="002C5414" w:rsidRDefault="00C16D64" w:rsidP="00C16D64">
            <w:pPr>
              <w:rPr>
                <w:rFonts w:ascii="Arial" w:hAnsi="Arial" w:cs="Arial"/>
              </w:rPr>
            </w:pPr>
          </w:p>
        </w:tc>
      </w:tr>
      <w:tr w:rsidR="00C16D64" w:rsidRPr="00FE6B7C" w14:paraId="595B65C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96A9462" w14:textId="50BAC7F4"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CB4678" w14:textId="77777777" w:rsidR="00C16D64" w:rsidRPr="002C5414" w:rsidRDefault="00C16D64" w:rsidP="00C16D64">
            <w:pPr>
              <w:rPr>
                <w:rFonts w:ascii="Arial" w:hAnsi="Arial" w:cs="Arial"/>
              </w:rPr>
            </w:pPr>
            <w:r w:rsidRPr="002C5414">
              <w:rPr>
                <w:rFonts w:ascii="Arial" w:hAnsi="Arial" w:cs="Arial"/>
                <w:b/>
                <w:bCs/>
              </w:rPr>
              <w:t>UPOŠTEVAN JE INTERNI DOKUMENT ZA IZVAJANJE JAVNIH NAROČIL</w:t>
            </w:r>
          </w:p>
        </w:tc>
      </w:tr>
      <w:tr w:rsidR="00C16D64" w:rsidRPr="00FE6B7C" w14:paraId="3C5194D4"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225B4FC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40FE3F4" w14:textId="77777777" w:rsidR="00C16D64" w:rsidRPr="002C5414" w:rsidRDefault="00C16D64" w:rsidP="00C16D64">
            <w:pPr>
              <w:rPr>
                <w:rFonts w:ascii="Arial" w:hAnsi="Arial" w:cs="Arial"/>
              </w:rPr>
            </w:pPr>
            <w:r w:rsidRPr="002C5414">
              <w:rPr>
                <w:rFonts w:ascii="Arial" w:hAnsi="Arial" w:cs="Arial"/>
              </w:rPr>
              <w:t xml:space="preserve">Upoštevana so določila internega dokumenta za izvajanje JN </w:t>
            </w:r>
          </w:p>
          <w:p w14:paraId="10A8C1A3"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51954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7C499E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samo če obstaja in določa še dodatne zahteve pri tem postopku</w:t>
            </w:r>
          </w:p>
        </w:tc>
      </w:tr>
      <w:tr w:rsidR="00C16D64" w:rsidRPr="00FE6B7C" w14:paraId="56F8FB9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0C7554B" w14:textId="77777777" w:rsidR="00C16D64" w:rsidRPr="002C5414" w:rsidRDefault="00C16D64" w:rsidP="00C16D64">
            <w:pPr>
              <w:rPr>
                <w:rFonts w:ascii="Arial" w:hAnsi="Arial" w:cs="Arial"/>
                <w:b/>
              </w:rPr>
            </w:pPr>
            <w:r w:rsidRPr="002C5414">
              <w:rPr>
                <w:rFonts w:ascii="Arial" w:hAnsi="Arial" w:cs="Arial"/>
                <w:b/>
              </w:rPr>
              <w:t>C</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A1FF4A4" w14:textId="77777777" w:rsidR="00C16D64" w:rsidRPr="002C5414" w:rsidRDefault="00C16D64" w:rsidP="00C16D64">
            <w:pPr>
              <w:rPr>
                <w:rFonts w:ascii="Arial" w:hAnsi="Arial" w:cs="Arial"/>
                <w:b/>
              </w:rPr>
            </w:pPr>
            <w:r w:rsidRPr="002C5414">
              <w:rPr>
                <w:rFonts w:ascii="Arial" w:hAnsi="Arial" w:cs="Arial"/>
                <w:b/>
                <w:bCs/>
              </w:rPr>
              <w:t>REVIZIJA</w:t>
            </w:r>
          </w:p>
        </w:tc>
      </w:tr>
      <w:tr w:rsidR="00C16D64" w:rsidRPr="00FE6B7C" w14:paraId="00379B4B" w14:textId="77777777" w:rsidTr="007E6D93">
        <w:tc>
          <w:tcPr>
            <w:tcW w:w="447" w:type="dxa"/>
            <w:tcBorders>
              <w:top w:val="single" w:sz="4" w:space="0" w:color="auto"/>
              <w:left w:val="single" w:sz="4" w:space="0" w:color="auto"/>
              <w:right w:val="single" w:sz="4" w:space="0" w:color="auto"/>
            </w:tcBorders>
          </w:tcPr>
          <w:p w14:paraId="28D98D2E"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D09DAB4" w14:textId="6E1B3D4E" w:rsidR="00C16D64" w:rsidRPr="002C5414" w:rsidRDefault="00C16D64" w:rsidP="00C16D64">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(p</w:t>
            </w:r>
            <w:r w:rsidR="009A4597">
              <w:rPr>
                <w:rFonts w:ascii="Arial" w:hAnsi="Arial" w:cs="Arial"/>
              </w:rPr>
              <w:t>red</w:t>
            </w:r>
            <w:r w:rsidRPr="002C5414">
              <w:rPr>
                <w:rFonts w:ascii="Arial" w:hAnsi="Arial" w:cs="Arial"/>
              </w:rPr>
              <w:t>naročnik</w:t>
            </w:r>
            <w:r w:rsidR="009A4597">
              <w:rPr>
                <w:rFonts w:ascii="Arial" w:hAnsi="Arial" w:cs="Arial"/>
              </w:rPr>
              <w:t>om</w:t>
            </w:r>
            <w:r w:rsidRPr="002C5414">
              <w:rPr>
                <w:rFonts w:ascii="Arial" w:hAnsi="Arial" w:cs="Arial"/>
              </w:rPr>
              <w:t xml:space="preserve"> – </w:t>
            </w:r>
            <w:r w:rsidR="009A4597">
              <w:rPr>
                <w:rFonts w:ascii="Arial" w:hAnsi="Arial" w:cs="Arial"/>
              </w:rPr>
              <w:t xml:space="preserve">24 - </w:t>
            </w:r>
            <w:r w:rsidR="004C1675">
              <w:rPr>
                <w:rFonts w:ascii="Arial" w:hAnsi="Arial" w:cs="Arial"/>
              </w:rPr>
              <w:t>29</w:t>
            </w:r>
            <w:r w:rsidRPr="002C5414">
              <w:rPr>
                <w:rFonts w:ascii="Arial" w:hAnsi="Arial" w:cs="Arial"/>
              </w:rPr>
              <w:t>.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17FFAF"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9B8C3AD" w14:textId="77777777" w:rsidR="00C16D64" w:rsidRPr="002C5414" w:rsidRDefault="00C16D64" w:rsidP="00C16D64">
            <w:pPr>
              <w:rPr>
                <w:rFonts w:ascii="Arial" w:hAnsi="Arial" w:cs="Arial"/>
              </w:rPr>
            </w:pPr>
          </w:p>
        </w:tc>
      </w:tr>
      <w:tr w:rsidR="00C16D64" w:rsidRPr="00FE6B7C" w14:paraId="5C93A8D5" w14:textId="77777777" w:rsidTr="007E6D93">
        <w:tc>
          <w:tcPr>
            <w:tcW w:w="447" w:type="dxa"/>
            <w:tcBorders>
              <w:left w:val="single" w:sz="4" w:space="0" w:color="auto"/>
              <w:right w:val="single" w:sz="4" w:space="0" w:color="auto"/>
            </w:tcBorders>
            <w:hideMark/>
          </w:tcPr>
          <w:p w14:paraId="704D3EBF"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E6D0F8F" w14:textId="77777777" w:rsidR="00C16D64" w:rsidRPr="002C5414" w:rsidRDefault="00C16D64" w:rsidP="00C16D64">
            <w:pPr>
              <w:rPr>
                <w:rFonts w:ascii="Arial" w:hAnsi="Arial" w:cs="Arial"/>
              </w:rPr>
            </w:pPr>
            <w:r w:rsidRPr="002C5414">
              <w:rPr>
                <w:rFonts w:ascii="Arial" w:hAnsi="Arial" w:cs="Arial"/>
              </w:rPr>
              <w:t>Vložen je bil zahtevek za revizijo na DKOM</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8FAD803"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A3DB69E" w14:textId="77777777" w:rsidR="00C16D64" w:rsidRPr="002C5414" w:rsidRDefault="00C16D64" w:rsidP="00C16D64">
            <w:pPr>
              <w:rPr>
                <w:rFonts w:ascii="Arial" w:hAnsi="Arial" w:cs="Arial"/>
              </w:rPr>
            </w:pPr>
          </w:p>
        </w:tc>
      </w:tr>
      <w:tr w:rsidR="00C16D64" w:rsidRPr="00FE6B7C" w14:paraId="5F0745FC" w14:textId="77777777" w:rsidTr="007E6D93">
        <w:tc>
          <w:tcPr>
            <w:tcW w:w="447" w:type="dxa"/>
            <w:tcBorders>
              <w:left w:val="single" w:sz="4" w:space="0" w:color="auto"/>
              <w:right w:val="single" w:sz="4" w:space="0" w:color="auto"/>
            </w:tcBorders>
            <w:hideMark/>
          </w:tcPr>
          <w:p w14:paraId="27C0E0A0"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D762D86" w14:textId="77777777" w:rsidR="00C16D64" w:rsidRPr="002C5414" w:rsidRDefault="00C16D64" w:rsidP="00C16D64">
            <w:pPr>
              <w:rPr>
                <w:rFonts w:ascii="Arial" w:hAnsi="Arial" w:cs="Arial"/>
              </w:rPr>
            </w:pPr>
            <w:r w:rsidRPr="002C5414">
              <w:rPr>
                <w:rFonts w:ascii="Arial" w:hAnsi="Arial" w:cs="Arial"/>
              </w:rPr>
              <w:t>DKOM je potrdil naročnikovo odločitev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BD27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A22236" w14:textId="77777777" w:rsidR="00C16D64" w:rsidRPr="002C5414" w:rsidRDefault="00C16D64" w:rsidP="00C16D64">
            <w:pPr>
              <w:rPr>
                <w:rFonts w:ascii="Arial" w:hAnsi="Arial" w:cs="Arial"/>
              </w:rPr>
            </w:pPr>
          </w:p>
        </w:tc>
      </w:tr>
      <w:tr w:rsidR="00C16D64" w:rsidRPr="00FE6B7C" w14:paraId="0BE68806" w14:textId="77777777" w:rsidTr="007E6D93">
        <w:tc>
          <w:tcPr>
            <w:tcW w:w="447" w:type="dxa"/>
            <w:tcBorders>
              <w:left w:val="single" w:sz="4" w:space="0" w:color="auto"/>
              <w:bottom w:val="single" w:sz="4" w:space="0" w:color="auto"/>
              <w:right w:val="single" w:sz="4" w:space="0" w:color="auto"/>
            </w:tcBorders>
          </w:tcPr>
          <w:p w14:paraId="3514C29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787AFAB7" w14:textId="77777777" w:rsidR="00C16D64" w:rsidRPr="002C5414" w:rsidRDefault="00C16D64" w:rsidP="00C16D64">
            <w:pPr>
              <w:rPr>
                <w:rFonts w:ascii="Arial" w:hAnsi="Arial" w:cs="Arial"/>
              </w:rPr>
            </w:pPr>
            <w:r w:rsidRPr="002C5414">
              <w:rPr>
                <w:rFonts w:ascii="Arial" w:hAnsi="Arial" w:cs="Arial"/>
              </w:rPr>
              <w:t>Odločitev DKOM je bila spoštovana</w:t>
            </w:r>
          </w:p>
        </w:tc>
        <w:tc>
          <w:tcPr>
            <w:tcW w:w="2179" w:type="dxa"/>
            <w:tcBorders>
              <w:top w:val="single" w:sz="4" w:space="0" w:color="auto"/>
              <w:left w:val="single" w:sz="4" w:space="0" w:color="auto"/>
              <w:bottom w:val="single" w:sz="4" w:space="0" w:color="auto"/>
              <w:right w:val="single" w:sz="4" w:space="0" w:color="auto"/>
            </w:tcBorders>
            <w:vAlign w:val="center"/>
          </w:tcPr>
          <w:p w14:paraId="20F13E1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1E7925B" w14:textId="77777777" w:rsidR="00C16D64" w:rsidRPr="002C5414" w:rsidRDefault="00C16D64" w:rsidP="00C16D64">
            <w:pPr>
              <w:rPr>
                <w:rFonts w:ascii="Arial" w:hAnsi="Arial" w:cs="Arial"/>
              </w:rPr>
            </w:pPr>
          </w:p>
        </w:tc>
      </w:tr>
      <w:tr w:rsidR="00C16D64" w:rsidRPr="00FE6B7C" w14:paraId="012C8B68" w14:textId="77777777" w:rsidTr="007E6D93">
        <w:tc>
          <w:tcPr>
            <w:tcW w:w="447" w:type="dxa"/>
            <w:tcBorders>
              <w:left w:val="single" w:sz="4" w:space="0" w:color="auto"/>
              <w:bottom w:val="single" w:sz="4" w:space="0" w:color="auto"/>
              <w:right w:val="single" w:sz="4" w:space="0" w:color="auto"/>
            </w:tcBorders>
            <w:hideMark/>
          </w:tcPr>
          <w:p w14:paraId="25FD154A"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92679D1" w14:textId="77777777" w:rsidR="00C16D64" w:rsidRPr="002C5414" w:rsidRDefault="00C16D64" w:rsidP="00C16D64">
            <w:pPr>
              <w:rPr>
                <w:rFonts w:ascii="Arial" w:hAnsi="Arial" w:cs="Arial"/>
              </w:rPr>
            </w:pPr>
            <w:r w:rsidRPr="002C5414">
              <w:rPr>
                <w:rFonts w:ascii="Arial" w:hAnsi="Arial" w:cs="Arial"/>
              </w:rPr>
              <w:t>Uveden je bil sodni postopek (42.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41C412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FB9914" w14:textId="77777777" w:rsidR="00C16D64" w:rsidRPr="002C5414" w:rsidRDefault="00C16D64" w:rsidP="00C16D64">
            <w:pPr>
              <w:rPr>
                <w:rFonts w:ascii="Arial" w:hAnsi="Arial" w:cs="Arial"/>
              </w:rPr>
            </w:pPr>
          </w:p>
        </w:tc>
      </w:tr>
      <w:tr w:rsidR="00C16D64" w:rsidRPr="00FE6B7C" w14:paraId="791C66A2" w14:textId="77777777" w:rsidTr="007E6D93">
        <w:tc>
          <w:tcPr>
            <w:tcW w:w="447" w:type="dxa"/>
            <w:tcBorders>
              <w:left w:val="single" w:sz="4" w:space="0" w:color="auto"/>
              <w:bottom w:val="single" w:sz="4" w:space="0" w:color="auto"/>
              <w:right w:val="single" w:sz="4" w:space="0" w:color="auto"/>
            </w:tcBorders>
          </w:tcPr>
          <w:p w14:paraId="24ECC0EA"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29B1AA53" w14:textId="77777777" w:rsidR="00C16D64" w:rsidRPr="002C5414" w:rsidRDefault="00C16D64" w:rsidP="00C16D64">
            <w:pPr>
              <w:rPr>
                <w:rFonts w:ascii="Arial" w:hAnsi="Arial" w:cs="Arial"/>
              </w:rPr>
            </w:pPr>
            <w:r w:rsidRPr="002C5414">
              <w:rPr>
                <w:rFonts w:ascii="Arial" w:hAnsi="Arial" w:cs="Arial"/>
              </w:rPr>
              <w:t>V sodnem postopku ničnost ni bila ugotovljena (44. in 45 čl. ZPVPJN)</w:t>
            </w:r>
          </w:p>
        </w:tc>
        <w:tc>
          <w:tcPr>
            <w:tcW w:w="2179" w:type="dxa"/>
            <w:tcBorders>
              <w:top w:val="single" w:sz="4" w:space="0" w:color="auto"/>
              <w:left w:val="single" w:sz="4" w:space="0" w:color="auto"/>
              <w:bottom w:val="single" w:sz="4" w:space="0" w:color="auto"/>
              <w:right w:val="single" w:sz="4" w:space="0" w:color="auto"/>
            </w:tcBorders>
            <w:vAlign w:val="center"/>
          </w:tcPr>
          <w:p w14:paraId="1FE004EA"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293D2A" w14:textId="77777777" w:rsidR="00C16D64" w:rsidRPr="002C5414" w:rsidRDefault="00C16D64" w:rsidP="00C16D64">
            <w:pPr>
              <w:rPr>
                <w:rFonts w:ascii="Arial" w:hAnsi="Arial" w:cs="Arial"/>
              </w:rPr>
            </w:pPr>
          </w:p>
        </w:tc>
      </w:tr>
      <w:tr w:rsidR="00C16D64" w:rsidRPr="00FE6B7C" w14:paraId="78E66333"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19A4C83" w14:textId="77777777" w:rsidR="00C16D64" w:rsidRPr="002C5414" w:rsidRDefault="00C16D64" w:rsidP="00C16D64">
            <w:pPr>
              <w:rPr>
                <w:rFonts w:ascii="Arial" w:hAnsi="Arial" w:cs="Arial"/>
                <w:b/>
              </w:rPr>
            </w:pPr>
            <w:r w:rsidRPr="002C5414">
              <w:rPr>
                <w:rFonts w:ascii="Arial" w:hAnsi="Arial" w:cs="Arial"/>
                <w:b/>
              </w:rPr>
              <w:t>D</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7761A94" w14:textId="77777777" w:rsidR="00C16D64" w:rsidRPr="002C5414" w:rsidRDefault="00C16D64" w:rsidP="00C16D64">
            <w:pPr>
              <w:rPr>
                <w:rFonts w:ascii="Arial" w:hAnsi="Arial" w:cs="Arial"/>
                <w:b/>
              </w:rPr>
            </w:pPr>
            <w:r w:rsidRPr="002C5414">
              <w:rPr>
                <w:rFonts w:ascii="Arial" w:hAnsi="Arial" w:cs="Arial"/>
                <w:b/>
                <w:bCs/>
              </w:rPr>
              <w:t xml:space="preserve">POGODBA </w:t>
            </w:r>
          </w:p>
        </w:tc>
      </w:tr>
      <w:tr w:rsidR="00C16D64" w:rsidRPr="00FE6B7C" w14:paraId="023E88AF" w14:textId="77777777" w:rsidTr="007E6D93">
        <w:tc>
          <w:tcPr>
            <w:tcW w:w="447" w:type="dxa"/>
            <w:tcBorders>
              <w:top w:val="single" w:sz="4" w:space="0" w:color="auto"/>
              <w:left w:val="single" w:sz="4" w:space="0" w:color="auto"/>
              <w:right w:val="single" w:sz="4" w:space="0" w:color="auto"/>
            </w:tcBorders>
          </w:tcPr>
          <w:p w14:paraId="397887A6"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tcPr>
          <w:p w14:paraId="5FF8C957" w14:textId="77777777" w:rsidR="00C16D64" w:rsidRPr="002C5414" w:rsidRDefault="00C16D64" w:rsidP="00C16D64">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79" w:type="dxa"/>
            <w:tcBorders>
              <w:top w:val="single" w:sz="4" w:space="0" w:color="auto"/>
              <w:left w:val="single" w:sz="4" w:space="0" w:color="auto"/>
              <w:bottom w:val="single" w:sz="4" w:space="0" w:color="auto"/>
              <w:right w:val="single" w:sz="4" w:space="0" w:color="auto"/>
            </w:tcBorders>
            <w:vAlign w:val="center"/>
          </w:tcPr>
          <w:p w14:paraId="6650E6D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8B5D1CD" w14:textId="77777777" w:rsidR="00C16D64" w:rsidRPr="002C5414" w:rsidRDefault="00C16D64" w:rsidP="00C16D64">
            <w:pPr>
              <w:rPr>
                <w:rFonts w:ascii="Arial" w:hAnsi="Arial" w:cs="Arial"/>
              </w:rPr>
            </w:pPr>
          </w:p>
        </w:tc>
      </w:tr>
      <w:tr w:rsidR="00C16D64" w:rsidRPr="00FE6B7C" w14:paraId="477639CF" w14:textId="77777777" w:rsidTr="007E6D93">
        <w:tc>
          <w:tcPr>
            <w:tcW w:w="447" w:type="dxa"/>
            <w:tcBorders>
              <w:top w:val="single" w:sz="4" w:space="0" w:color="auto"/>
              <w:left w:val="single" w:sz="4" w:space="0" w:color="auto"/>
              <w:right w:val="single" w:sz="4" w:space="0" w:color="auto"/>
            </w:tcBorders>
          </w:tcPr>
          <w:p w14:paraId="340E4192"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tcPr>
          <w:p w14:paraId="21F64706" w14:textId="77777777" w:rsidR="00C16D64" w:rsidRPr="002C5414" w:rsidRDefault="00C16D64" w:rsidP="00C16D64">
            <w:pPr>
              <w:rPr>
                <w:rFonts w:ascii="Arial" w:hAnsi="Arial" w:cs="Arial"/>
              </w:rPr>
            </w:pPr>
            <w:r w:rsidRPr="002C5414">
              <w:rPr>
                <w:rFonts w:ascii="Arial" w:hAnsi="Arial" w:cs="Arial"/>
              </w:rPr>
              <w:t>Pogodba je sklenjena s ponudnikom, izbranim v postopku oddaje JN po NMV</w:t>
            </w:r>
          </w:p>
        </w:tc>
        <w:tc>
          <w:tcPr>
            <w:tcW w:w="2179" w:type="dxa"/>
            <w:tcBorders>
              <w:top w:val="single" w:sz="4" w:space="0" w:color="auto"/>
              <w:left w:val="single" w:sz="4" w:space="0" w:color="auto"/>
              <w:bottom w:val="single" w:sz="4" w:space="0" w:color="auto"/>
              <w:right w:val="single" w:sz="4" w:space="0" w:color="auto"/>
            </w:tcBorders>
            <w:vAlign w:val="center"/>
          </w:tcPr>
          <w:p w14:paraId="000F788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C8F106E" w14:textId="77777777" w:rsidR="00C16D64" w:rsidRPr="002C5414" w:rsidRDefault="00C16D64" w:rsidP="00C16D64">
            <w:pPr>
              <w:rPr>
                <w:rFonts w:ascii="Arial" w:hAnsi="Arial" w:cs="Arial"/>
              </w:rPr>
            </w:pPr>
          </w:p>
        </w:tc>
      </w:tr>
      <w:tr w:rsidR="00C16D64" w:rsidRPr="00FE6B7C" w14:paraId="4E1813B5" w14:textId="77777777" w:rsidTr="007E6D93">
        <w:tc>
          <w:tcPr>
            <w:tcW w:w="447" w:type="dxa"/>
            <w:tcBorders>
              <w:left w:val="single" w:sz="4" w:space="0" w:color="auto"/>
              <w:right w:val="single" w:sz="4" w:space="0" w:color="auto"/>
            </w:tcBorders>
            <w:hideMark/>
          </w:tcPr>
          <w:p w14:paraId="1D948667"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65F4ECD7" w14:textId="77777777" w:rsidR="00C16D64" w:rsidRPr="002C5414" w:rsidRDefault="00C16D64" w:rsidP="00C16D64">
            <w:pPr>
              <w:rPr>
                <w:rFonts w:ascii="Arial" w:hAnsi="Arial" w:cs="Arial"/>
              </w:rPr>
            </w:pPr>
            <w:r w:rsidRPr="002C5414">
              <w:rPr>
                <w:rFonts w:ascii="Arial" w:hAnsi="Arial" w:cs="Arial"/>
              </w:rPr>
              <w:t>Predmet pogodbe je skladen z obvestilom o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02EE2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1B8EAE5" w14:textId="77777777" w:rsidR="00C16D64" w:rsidRPr="002C5414" w:rsidRDefault="00C16D64" w:rsidP="00C16D64">
            <w:pPr>
              <w:rPr>
                <w:rFonts w:ascii="Arial" w:hAnsi="Arial" w:cs="Arial"/>
              </w:rPr>
            </w:pPr>
          </w:p>
        </w:tc>
      </w:tr>
      <w:tr w:rsidR="00C16D64" w:rsidRPr="00FE6B7C" w14:paraId="6FDCB5E1" w14:textId="77777777" w:rsidTr="007E6D93">
        <w:tc>
          <w:tcPr>
            <w:tcW w:w="447" w:type="dxa"/>
            <w:tcBorders>
              <w:left w:val="single" w:sz="4" w:space="0" w:color="auto"/>
              <w:right w:val="single" w:sz="4" w:space="0" w:color="auto"/>
            </w:tcBorders>
            <w:hideMark/>
          </w:tcPr>
          <w:p w14:paraId="0CB8D7A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A36E848" w14:textId="77777777" w:rsidR="00C16D64" w:rsidRPr="002C5414" w:rsidRDefault="00C16D64" w:rsidP="00C16D64">
            <w:pPr>
              <w:rPr>
                <w:rFonts w:ascii="Arial" w:hAnsi="Arial" w:cs="Arial"/>
              </w:rPr>
            </w:pPr>
            <w:r w:rsidRPr="002C5414">
              <w:rPr>
                <w:rFonts w:ascii="Arial" w:hAnsi="Arial" w:cs="Arial"/>
              </w:rPr>
              <w:t xml:space="preserve">Pogodba v bistvenih delih ne odstopa od osnutka pogodbe iz dokumentacije v zvezi z oddajo JN, razen </w:t>
            </w:r>
            <w:r w:rsidRPr="002C5414">
              <w:rPr>
                <w:rFonts w:ascii="Arial" w:hAnsi="Arial" w:cs="Arial"/>
              </w:rPr>
              <w:lastRenderedPageBreak/>
              <w:t>če je bila posamezna določba osnutka pogodbe predmet pogajanj  (3. odst. 67.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779E33B"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A0F1671" w14:textId="77777777" w:rsidR="00C16D64" w:rsidRPr="002C5414" w:rsidRDefault="00C16D64" w:rsidP="00C16D64">
            <w:pPr>
              <w:rPr>
                <w:rFonts w:ascii="Arial" w:hAnsi="Arial" w:cs="Arial"/>
              </w:rPr>
            </w:pPr>
          </w:p>
        </w:tc>
      </w:tr>
      <w:tr w:rsidR="00C16D64" w:rsidRPr="00FE6B7C" w14:paraId="741E4EBC" w14:textId="77777777" w:rsidTr="007E6D93">
        <w:tc>
          <w:tcPr>
            <w:tcW w:w="447" w:type="dxa"/>
            <w:tcBorders>
              <w:left w:val="single" w:sz="4" w:space="0" w:color="auto"/>
              <w:right w:val="single" w:sz="4" w:space="0" w:color="auto"/>
            </w:tcBorders>
          </w:tcPr>
          <w:p w14:paraId="013A67D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8AF24C9" w14:textId="77777777" w:rsidR="00C16D64" w:rsidRPr="002C5414" w:rsidRDefault="00C16D64" w:rsidP="00C16D6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79" w:type="dxa"/>
            <w:tcBorders>
              <w:top w:val="single" w:sz="4" w:space="0" w:color="auto"/>
              <w:left w:val="single" w:sz="4" w:space="0" w:color="auto"/>
              <w:bottom w:val="single" w:sz="4" w:space="0" w:color="auto"/>
              <w:right w:val="single" w:sz="4" w:space="0" w:color="auto"/>
            </w:tcBorders>
            <w:vAlign w:val="center"/>
          </w:tcPr>
          <w:p w14:paraId="3222FFE6" w14:textId="77777777" w:rsidR="00C16D64" w:rsidRPr="002C5414" w:rsidRDefault="00C16D64" w:rsidP="00C16D64">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03BFE76F" w14:textId="77777777" w:rsidR="00C16D64" w:rsidRPr="002C5414" w:rsidRDefault="00C16D64" w:rsidP="00C16D64">
            <w:pPr>
              <w:rPr>
                <w:rFonts w:ascii="Arial" w:hAnsi="Arial" w:cs="Arial"/>
              </w:rPr>
            </w:pPr>
          </w:p>
        </w:tc>
      </w:tr>
      <w:tr w:rsidR="00C16D64" w:rsidRPr="00FE6B7C" w14:paraId="47971B63" w14:textId="77777777" w:rsidTr="007E6D93">
        <w:tc>
          <w:tcPr>
            <w:tcW w:w="447" w:type="dxa"/>
            <w:tcBorders>
              <w:left w:val="single" w:sz="4" w:space="0" w:color="auto"/>
              <w:right w:val="single" w:sz="4" w:space="0" w:color="auto"/>
            </w:tcBorders>
            <w:hideMark/>
          </w:tcPr>
          <w:p w14:paraId="49BF721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088B67E" w14:textId="77777777" w:rsidR="00C16D64" w:rsidRPr="002C5414" w:rsidRDefault="00C16D64" w:rsidP="00C16D64">
            <w:pPr>
              <w:rPr>
                <w:rFonts w:ascii="Arial" w:hAnsi="Arial" w:cs="Arial"/>
              </w:rPr>
            </w:pPr>
            <w:r w:rsidRPr="002C5414">
              <w:rPr>
                <w:rFonts w:ascii="Arial" w:hAnsi="Arial" w:cs="Arial"/>
              </w:rPr>
              <w:t>Pravice in obveznosti dobavitelja/izvajalca in naročnika so jasno določene v pogodbi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7CDED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162BB2" w14:textId="77777777" w:rsidR="00C16D64" w:rsidRPr="002C5414" w:rsidRDefault="00C16D64" w:rsidP="00C16D64">
            <w:pPr>
              <w:rPr>
                <w:rFonts w:ascii="Arial" w:hAnsi="Arial" w:cs="Arial"/>
              </w:rPr>
            </w:pPr>
          </w:p>
        </w:tc>
      </w:tr>
      <w:tr w:rsidR="00C16D64" w:rsidRPr="00FE6B7C" w14:paraId="523ADB37" w14:textId="77777777" w:rsidTr="007E6D93">
        <w:trPr>
          <w:trHeight w:val="274"/>
        </w:trPr>
        <w:tc>
          <w:tcPr>
            <w:tcW w:w="447" w:type="dxa"/>
            <w:tcBorders>
              <w:left w:val="single" w:sz="4" w:space="0" w:color="auto"/>
              <w:right w:val="single" w:sz="4" w:space="0" w:color="auto"/>
            </w:tcBorders>
          </w:tcPr>
          <w:p w14:paraId="0B0288FF"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7B4E64EB" w14:textId="1A59A404" w:rsidR="00C16D64" w:rsidRPr="002C5414" w:rsidRDefault="00C16D64" w:rsidP="00C16D64">
            <w:pPr>
              <w:autoSpaceDE w:val="0"/>
              <w:autoSpaceDN w:val="0"/>
              <w:adjustRightInd w:val="0"/>
              <w:rPr>
                <w:rFonts w:ascii="Arial" w:hAnsi="Arial" w:cs="Arial"/>
              </w:rPr>
            </w:pPr>
            <w:r w:rsidRPr="002C5414">
              <w:rPr>
                <w:rFonts w:ascii="Arial" w:hAnsi="Arial" w:cs="Arial"/>
              </w:rPr>
              <w:t>V pogodbi je naveden:</w:t>
            </w:r>
          </w:p>
          <w:p w14:paraId="32528D9E" w14:textId="52B7C6CF" w:rsidR="006107A2" w:rsidRPr="002C5414" w:rsidRDefault="00C16D64" w:rsidP="006107A2">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 pogoj</w:t>
            </w:r>
            <w:r w:rsidRPr="002C5414">
              <w:rPr>
                <w:rFonts w:ascii="Arial" w:hAnsi="Arial" w:cs="Arial"/>
              </w:rPr>
              <w:t xml:space="preserve"> </w:t>
            </w:r>
            <w:r w:rsidR="006107A2" w:rsidRPr="002C5414">
              <w:rPr>
                <w:rFonts w:ascii="Arial" w:hAnsi="Arial" w:cs="Arial"/>
              </w:rPr>
              <w:t>(</w:t>
            </w:r>
            <w:r w:rsidR="006107A2" w:rsidRPr="002C5414">
              <w:rPr>
                <w:rFonts w:ascii="Arial" w:hAnsi="Arial" w:cs="Arial"/>
                <w:u w:val="single"/>
              </w:rPr>
              <w:t>če so bila obvestila o JN poslana</w:t>
            </w:r>
            <w:r w:rsidR="006107A2" w:rsidRPr="002C5414">
              <w:rPr>
                <w:rFonts w:ascii="Arial" w:hAnsi="Arial" w:cs="Arial"/>
              </w:rPr>
              <w:t xml:space="preserve"> v </w:t>
            </w:r>
            <w:r w:rsidR="006107A2" w:rsidRPr="002C5414">
              <w:rPr>
                <w:rFonts w:ascii="Arial" w:hAnsi="Arial" w:cs="Arial"/>
                <w:u w:val="single"/>
              </w:rPr>
              <w:t>objavo</w:t>
            </w:r>
            <w:r w:rsidR="006107A2"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r w:rsidR="006107A2" w:rsidRPr="002C5414">
              <w:rPr>
                <w:rFonts w:ascii="Arial" w:hAnsi="Arial" w:cs="Arial"/>
                <w:i/>
              </w:rPr>
              <w:t xml:space="preserve"> </w:t>
            </w:r>
          </w:p>
          <w:p w14:paraId="17F59E58" w14:textId="68F944FC" w:rsidR="006107A2" w:rsidRPr="002C5414" w:rsidRDefault="006107A2" w:rsidP="006107A2">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1890B9C4" w14:textId="395D7A07" w:rsidR="00C16D64" w:rsidRPr="002C5414" w:rsidRDefault="006107A2" w:rsidP="006107A2">
            <w:pPr>
              <w:autoSpaceDE w:val="0"/>
              <w:autoSpaceDN w:val="0"/>
              <w:adjustRightInd w:val="0"/>
              <w:rPr>
                <w:rFonts w:ascii="Arial" w:hAnsi="Arial" w:cs="Arial"/>
                <w:i/>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4322B3" w:rsidRPr="002C5414">
              <w:rPr>
                <w:rFonts w:ascii="Arial" w:hAnsi="Arial" w:cs="Arial"/>
                <w:i/>
              </w:rPr>
              <w:t xml:space="preserve">esti, da se pogodba ne razveže - </w:t>
            </w:r>
            <w:r w:rsidRPr="002C5414">
              <w:rPr>
                <w:rFonts w:ascii="Arial" w:hAnsi="Arial" w:cs="Arial"/>
                <w:i/>
              </w:rPr>
              <w:t>tretj</w:t>
            </w:r>
            <w:r w:rsidR="004322B3" w:rsidRPr="002C5414">
              <w:rPr>
                <w:rFonts w:ascii="Arial" w:hAnsi="Arial" w:cs="Arial"/>
                <w:i/>
              </w:rPr>
              <w:t>a alineja 4.odst. 67.čl. ZJN- 3 (</w:t>
            </w:r>
            <w:r w:rsidRPr="002C5414">
              <w:rPr>
                <w:rFonts w:ascii="Arial" w:hAnsi="Arial" w:cs="Arial"/>
                <w:i/>
              </w:rPr>
              <w:t>novela ZJN-3b)</w:t>
            </w:r>
            <w:r w:rsidR="004322B3" w:rsidRPr="002C5414">
              <w:rPr>
                <w:rFonts w:ascii="Arial" w:hAnsi="Arial" w:cs="Arial"/>
                <w:i/>
              </w:rPr>
              <w:t>)</w:t>
            </w:r>
          </w:p>
          <w:p w14:paraId="349800EF" w14:textId="6FCFF902" w:rsidR="006107A2" w:rsidRPr="002C5414" w:rsidRDefault="006107A2" w:rsidP="006107A2">
            <w:pPr>
              <w:autoSpaceDE w:val="0"/>
              <w:autoSpaceDN w:val="0"/>
              <w:adjustRightInd w:val="0"/>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tcPr>
          <w:p w14:paraId="466896E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5712F93" w14:textId="77777777" w:rsidR="00C16D64" w:rsidRPr="002C5414" w:rsidRDefault="00C16D64" w:rsidP="00C16D64">
            <w:pPr>
              <w:rPr>
                <w:rFonts w:ascii="Arial" w:hAnsi="Arial" w:cs="Arial"/>
              </w:rPr>
            </w:pPr>
          </w:p>
        </w:tc>
      </w:tr>
      <w:tr w:rsidR="00C16D64" w:rsidRPr="00FE6B7C" w14:paraId="754B0614" w14:textId="77777777" w:rsidTr="007E6D93">
        <w:trPr>
          <w:trHeight w:val="470"/>
        </w:trPr>
        <w:tc>
          <w:tcPr>
            <w:tcW w:w="447" w:type="dxa"/>
            <w:tcBorders>
              <w:left w:val="single" w:sz="4" w:space="0" w:color="auto"/>
              <w:right w:val="single" w:sz="4" w:space="0" w:color="auto"/>
            </w:tcBorders>
            <w:hideMark/>
          </w:tcPr>
          <w:p w14:paraId="36F8AB64"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CD3F012" w14:textId="77777777" w:rsidR="00C16D64" w:rsidRPr="002C5414" w:rsidRDefault="00C16D64" w:rsidP="00C16D64">
            <w:pPr>
              <w:rPr>
                <w:rFonts w:ascii="Arial" w:hAnsi="Arial" w:cs="Arial"/>
              </w:rPr>
            </w:pPr>
            <w:r w:rsidRPr="002C5414">
              <w:rPr>
                <w:rFonts w:ascii="Arial" w:hAnsi="Arial" w:cs="Arial"/>
              </w:rPr>
              <w:t>Pogodba skladno s ponudbo vsebuje podatke glede podizvajalcev oz. upoštevana so zakonska določila (94. čl. ZJN-3):</w:t>
            </w:r>
          </w:p>
          <w:p w14:paraId="69ADCD1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4BA1AA38"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40C0F65"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DB7627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F4A5C94"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2CE8DAF"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91E260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4A6926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podizvajalcev</w:t>
            </w:r>
          </w:p>
        </w:tc>
      </w:tr>
      <w:tr w:rsidR="00C16D64" w:rsidRPr="00FE6B7C" w14:paraId="2E238D73" w14:textId="77777777" w:rsidTr="007E6D93">
        <w:trPr>
          <w:trHeight w:val="470"/>
        </w:trPr>
        <w:tc>
          <w:tcPr>
            <w:tcW w:w="447" w:type="dxa"/>
            <w:tcBorders>
              <w:left w:val="single" w:sz="4" w:space="0" w:color="auto"/>
              <w:right w:val="single" w:sz="4" w:space="0" w:color="auto"/>
            </w:tcBorders>
            <w:hideMark/>
          </w:tcPr>
          <w:p w14:paraId="5A3521DA"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43609A50" w14:textId="77777777" w:rsidR="00C16D64" w:rsidRPr="002C5414" w:rsidRDefault="00C16D64" w:rsidP="00C16D64">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C0CBB0A" w14:textId="77777777" w:rsidR="00C16D64" w:rsidRPr="002C5414" w:rsidRDefault="00C16D64" w:rsidP="00C16D6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F704F84" w14:textId="75C5007F" w:rsidR="00C16D64" w:rsidRPr="007C463A"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21B0EC65" w14:textId="055A8789" w:rsidR="007C463A" w:rsidRPr="002C5414" w:rsidRDefault="007C463A" w:rsidP="007C463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A74F8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lastRenderedPageBreak/>
              <w:t>v primeru zadržanih sredstev (naročnik zadrži del zaračunane vrednosti) in finančnega zavarovanja za dobro izvedbo pogodbenih obveznosti to dvoje skupaj ne presega 10 % pogodbene vrednosti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7A38A78"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040AE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niso bila zahtevana</w:t>
            </w:r>
          </w:p>
        </w:tc>
      </w:tr>
      <w:tr w:rsidR="00C16D64" w:rsidRPr="00FE6B7C" w14:paraId="4764CD27" w14:textId="77777777" w:rsidTr="007E6D93">
        <w:tc>
          <w:tcPr>
            <w:tcW w:w="447" w:type="dxa"/>
            <w:tcBorders>
              <w:left w:val="single" w:sz="4" w:space="0" w:color="auto"/>
              <w:bottom w:val="single" w:sz="4" w:space="0" w:color="auto"/>
              <w:right w:val="single" w:sz="4" w:space="0" w:color="auto"/>
            </w:tcBorders>
            <w:hideMark/>
          </w:tcPr>
          <w:p w14:paraId="24F63179" w14:textId="77777777" w:rsidR="00C16D64" w:rsidRPr="002C5414" w:rsidRDefault="00C16D64" w:rsidP="00C16D64">
            <w:pPr>
              <w:rPr>
                <w:rFonts w:ascii="Arial" w:hAnsi="Arial" w:cs="Arial"/>
              </w:rPr>
            </w:pPr>
            <w:r w:rsidRPr="002C5414">
              <w:rPr>
                <w:rFonts w:ascii="Arial" w:hAnsi="Arial" w:cs="Arial"/>
              </w:rPr>
              <w:t>10</w:t>
            </w:r>
          </w:p>
        </w:tc>
        <w:tc>
          <w:tcPr>
            <w:tcW w:w="4917" w:type="dxa"/>
            <w:tcBorders>
              <w:top w:val="single" w:sz="4" w:space="0" w:color="auto"/>
              <w:left w:val="single" w:sz="4" w:space="0" w:color="auto"/>
              <w:bottom w:val="single" w:sz="4" w:space="0" w:color="auto"/>
              <w:right w:val="single" w:sz="4" w:space="0" w:color="auto"/>
            </w:tcBorders>
            <w:hideMark/>
          </w:tcPr>
          <w:p w14:paraId="13D4A762" w14:textId="7CB927B0"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026057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DAC55D0" w14:textId="77777777" w:rsidR="00C16D64" w:rsidRPr="002C5414" w:rsidRDefault="00C16D64" w:rsidP="00C16D64">
            <w:pPr>
              <w:rPr>
                <w:rFonts w:ascii="Arial" w:hAnsi="Arial" w:cs="Arial"/>
              </w:rPr>
            </w:pPr>
          </w:p>
        </w:tc>
      </w:tr>
      <w:tr w:rsidR="00C16D64" w:rsidRPr="00FE6B7C" w14:paraId="03160F14" w14:textId="77777777" w:rsidTr="007E6D93">
        <w:tc>
          <w:tcPr>
            <w:tcW w:w="447" w:type="dxa"/>
            <w:tcBorders>
              <w:left w:val="single" w:sz="4" w:space="0" w:color="auto"/>
              <w:bottom w:val="single" w:sz="4" w:space="0" w:color="auto"/>
              <w:right w:val="single" w:sz="4" w:space="0" w:color="auto"/>
            </w:tcBorders>
          </w:tcPr>
          <w:p w14:paraId="011F1AAD" w14:textId="77777777" w:rsidR="00C16D64" w:rsidRPr="002C5414" w:rsidRDefault="00C16D64" w:rsidP="00C16D64">
            <w:pPr>
              <w:rPr>
                <w:rFonts w:ascii="Arial" w:hAnsi="Arial" w:cs="Arial"/>
              </w:rPr>
            </w:pPr>
            <w:r w:rsidRPr="002C5414">
              <w:rPr>
                <w:rFonts w:ascii="Arial" w:hAnsi="Arial" w:cs="Arial"/>
              </w:rPr>
              <w:t>11</w:t>
            </w:r>
          </w:p>
        </w:tc>
        <w:tc>
          <w:tcPr>
            <w:tcW w:w="4917" w:type="dxa"/>
            <w:tcBorders>
              <w:top w:val="single" w:sz="4" w:space="0" w:color="auto"/>
              <w:left w:val="single" w:sz="4" w:space="0" w:color="auto"/>
              <w:bottom w:val="single" w:sz="4" w:space="0" w:color="auto"/>
              <w:right w:val="single" w:sz="4" w:space="0" w:color="auto"/>
            </w:tcBorders>
            <w:vAlign w:val="center"/>
          </w:tcPr>
          <w:p w14:paraId="214F1998" w14:textId="77777777" w:rsidR="00C16D64" w:rsidRPr="002C5414" w:rsidRDefault="00C16D64" w:rsidP="00C16D64">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6"/>
            </w:r>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2959F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10C61EF" w14:textId="77777777" w:rsidR="00C16D64" w:rsidRPr="002C5414" w:rsidRDefault="00C16D64" w:rsidP="00C16D64">
            <w:pPr>
              <w:rPr>
                <w:rFonts w:ascii="Arial" w:hAnsi="Arial" w:cs="Arial"/>
              </w:rPr>
            </w:pPr>
          </w:p>
        </w:tc>
      </w:tr>
      <w:tr w:rsidR="00C16D64" w:rsidRPr="00FE6B7C" w14:paraId="20C8DD77"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04D327C" w14:textId="77777777" w:rsidR="00C16D64" w:rsidRPr="002C5414" w:rsidRDefault="00C16D64" w:rsidP="00C16D64">
            <w:pPr>
              <w:rPr>
                <w:rFonts w:ascii="Arial" w:hAnsi="Arial" w:cs="Arial"/>
                <w:b/>
              </w:rPr>
            </w:pPr>
            <w:r w:rsidRPr="002C5414">
              <w:rPr>
                <w:rFonts w:ascii="Arial" w:hAnsi="Arial" w:cs="Arial"/>
                <w:b/>
              </w:rPr>
              <w:t>E</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9665B7" w14:textId="77777777" w:rsidR="00C16D64" w:rsidRPr="002C5414" w:rsidRDefault="00C16D64" w:rsidP="00C16D6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16D64" w:rsidRPr="00FE6B7C" w14:paraId="46F56CF1" w14:textId="77777777" w:rsidTr="007E6D93">
        <w:tc>
          <w:tcPr>
            <w:tcW w:w="447" w:type="dxa"/>
            <w:tcBorders>
              <w:top w:val="single" w:sz="4" w:space="0" w:color="auto"/>
              <w:left w:val="single" w:sz="4" w:space="0" w:color="auto"/>
              <w:right w:val="single" w:sz="4" w:space="0" w:color="auto"/>
            </w:tcBorders>
          </w:tcPr>
          <w:p w14:paraId="54E4EC74"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tcPr>
          <w:p w14:paraId="6D501041" w14:textId="77777777" w:rsidR="00C16D64" w:rsidRPr="002C5414" w:rsidRDefault="00C16D64" w:rsidP="00C16D6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79" w:type="dxa"/>
            <w:tcBorders>
              <w:top w:val="single" w:sz="4" w:space="0" w:color="auto"/>
              <w:left w:val="single" w:sz="4" w:space="0" w:color="auto"/>
              <w:bottom w:val="single" w:sz="4" w:space="0" w:color="auto"/>
              <w:right w:val="single" w:sz="4" w:space="0" w:color="auto"/>
            </w:tcBorders>
            <w:vAlign w:val="center"/>
          </w:tcPr>
          <w:p w14:paraId="338C7FF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1594AD" w14:textId="77777777" w:rsidR="00C16D64" w:rsidRPr="002C5414" w:rsidRDefault="00C16D64" w:rsidP="00C16D64">
            <w:pPr>
              <w:jc w:val="center"/>
              <w:rPr>
                <w:rFonts w:ascii="Arial" w:hAnsi="Arial" w:cs="Arial"/>
              </w:rPr>
            </w:pPr>
          </w:p>
        </w:tc>
      </w:tr>
      <w:tr w:rsidR="00C16D64" w:rsidRPr="00FE6B7C" w14:paraId="0D90D83D" w14:textId="77777777" w:rsidTr="007E6D93">
        <w:tc>
          <w:tcPr>
            <w:tcW w:w="447" w:type="dxa"/>
            <w:tcBorders>
              <w:top w:val="single" w:sz="4" w:space="0" w:color="auto"/>
              <w:left w:val="single" w:sz="4" w:space="0" w:color="auto"/>
              <w:right w:val="single" w:sz="4" w:space="0" w:color="auto"/>
            </w:tcBorders>
          </w:tcPr>
          <w:p w14:paraId="506126F3"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A202A78" w14:textId="77777777" w:rsidR="00C16D64" w:rsidRPr="002C5414" w:rsidRDefault="00C16D64" w:rsidP="00C16D64">
            <w:pPr>
              <w:rPr>
                <w:rFonts w:ascii="Arial" w:hAnsi="Arial" w:cs="Arial"/>
              </w:rPr>
            </w:pPr>
            <w:r w:rsidRPr="002C5414">
              <w:rPr>
                <w:rFonts w:ascii="Arial" w:hAnsi="Arial" w:cs="Arial"/>
              </w:rPr>
              <w:t>Pisne spremembe k pogodbi (aneksi) so sklenjene pravočasno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F0A108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295AE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34D45859" w14:textId="77777777" w:rsidTr="007E6D93">
        <w:tc>
          <w:tcPr>
            <w:tcW w:w="447" w:type="dxa"/>
            <w:tcBorders>
              <w:left w:val="single" w:sz="4" w:space="0" w:color="auto"/>
              <w:right w:val="single" w:sz="4" w:space="0" w:color="auto"/>
            </w:tcBorders>
            <w:hideMark/>
          </w:tcPr>
          <w:p w14:paraId="08C455DC"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6F1E8726" w14:textId="5DC9DAEE" w:rsidR="00C16D64" w:rsidRPr="002C5414" w:rsidRDefault="00C16D64" w:rsidP="00C16D64">
            <w:pPr>
              <w:rPr>
                <w:rFonts w:ascii="Arial" w:hAnsi="Arial" w:cs="Arial"/>
              </w:rPr>
            </w:pPr>
            <w:r w:rsidRPr="002C5414">
              <w:rPr>
                <w:rFonts w:ascii="Arial" w:hAnsi="Arial" w:cs="Arial"/>
              </w:rPr>
              <w:t xml:space="preserve">Sprememba pogodbe o izvedbi JN je v skladu z razlogi iz 1. – </w:t>
            </w:r>
            <w:r w:rsidR="00A92C42">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7"/>
            </w:r>
            <w:r w:rsidRPr="002C5414">
              <w:rPr>
                <w:rFonts w:ascii="Arial" w:hAnsi="Arial" w:cs="Arial"/>
              </w:rPr>
              <w:t xml:space="preserve"> (5. tč. 1. odst. v povezavi s 4. odst. 95 čl. ZJN-3)</w:t>
            </w:r>
          </w:p>
          <w:p w14:paraId="1E4E964D" w14:textId="77777777" w:rsidR="00A92C42" w:rsidRDefault="00C16D64" w:rsidP="00C16D6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0133BFC9" w14:textId="47E8CD82" w:rsidR="00C16D64" w:rsidRDefault="00A92C42" w:rsidP="00C16D64">
            <w:pPr>
              <w:rPr>
                <w:rFonts w:ascii="Arial" w:hAnsi="Arial" w:cs="Arial"/>
                <w:i/>
              </w:rPr>
            </w:pPr>
            <w:r w:rsidRPr="00D04A2E">
              <w:rPr>
                <w:rFonts w:ascii="Arial" w:hAnsi="Arial" w:cs="Arial"/>
                <w:i/>
              </w:rPr>
              <w:t>-</w:t>
            </w:r>
            <w:r w:rsidR="00C16D64" w:rsidRPr="002C5414">
              <w:rPr>
                <w:rFonts w:ascii="Arial" w:hAnsi="Arial" w:cs="Arial"/>
                <w:i/>
              </w:rPr>
              <w:t xml:space="preserve"> preveri se vse zakonsko določene razloge za posamezno spremembo pogodbe (aneks) in njihovo utemeljitev, kar mora imeti naročnik dokumentirano</w:t>
            </w:r>
          </w:p>
          <w:p w14:paraId="6D2270CF" w14:textId="77777777" w:rsidR="00F956B5" w:rsidRDefault="00A92C42" w:rsidP="00C16D64">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951229D" w14:textId="19C6727A"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8A9BB6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871F9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1B686D6E" w14:textId="77777777" w:rsidTr="007E6D93">
        <w:tc>
          <w:tcPr>
            <w:tcW w:w="447" w:type="dxa"/>
            <w:tcBorders>
              <w:left w:val="single" w:sz="4" w:space="0" w:color="auto"/>
              <w:right w:val="single" w:sz="4" w:space="0" w:color="auto"/>
            </w:tcBorders>
          </w:tcPr>
          <w:p w14:paraId="514E1C68"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3CA4A5F6" w14:textId="77777777" w:rsidR="00C16D64" w:rsidRPr="002C5414" w:rsidRDefault="00C16D64" w:rsidP="00C16D6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37FA297"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79" w:type="dxa"/>
            <w:tcBorders>
              <w:top w:val="single" w:sz="4" w:space="0" w:color="auto"/>
              <w:left w:val="single" w:sz="4" w:space="0" w:color="auto"/>
              <w:bottom w:val="single" w:sz="4" w:space="0" w:color="auto"/>
              <w:right w:val="single" w:sz="4" w:space="0" w:color="auto"/>
            </w:tcBorders>
            <w:vAlign w:val="center"/>
          </w:tcPr>
          <w:p w14:paraId="228D34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E28B9B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dopolnilih naročil</w:t>
            </w:r>
          </w:p>
        </w:tc>
      </w:tr>
      <w:tr w:rsidR="00C16D64" w:rsidRPr="00FE6B7C" w14:paraId="2975F2EC" w14:textId="77777777" w:rsidTr="007E6D93">
        <w:tc>
          <w:tcPr>
            <w:tcW w:w="447" w:type="dxa"/>
            <w:tcBorders>
              <w:left w:val="single" w:sz="4" w:space="0" w:color="auto"/>
              <w:right w:val="single" w:sz="4" w:space="0" w:color="auto"/>
            </w:tcBorders>
          </w:tcPr>
          <w:p w14:paraId="103ADC4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D220017" w14:textId="77777777" w:rsidR="00C16D64" w:rsidRPr="002C5414" w:rsidRDefault="00C16D64" w:rsidP="00C16D6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79" w:type="dxa"/>
            <w:tcBorders>
              <w:top w:val="single" w:sz="4" w:space="0" w:color="auto"/>
              <w:left w:val="single" w:sz="4" w:space="0" w:color="auto"/>
              <w:bottom w:val="single" w:sz="4" w:space="0" w:color="auto"/>
              <w:right w:val="single" w:sz="4" w:space="0" w:color="auto"/>
            </w:tcBorders>
            <w:vAlign w:val="center"/>
          </w:tcPr>
          <w:p w14:paraId="5C6A39D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239AB85" w14:textId="77777777"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novih podizvajalcev ali menjav</w:t>
            </w:r>
          </w:p>
        </w:tc>
      </w:tr>
      <w:tr w:rsidR="00C16D64" w:rsidRPr="00FE6B7C" w14:paraId="012B5D5A" w14:textId="77777777" w:rsidTr="007E6D93">
        <w:tc>
          <w:tcPr>
            <w:tcW w:w="447" w:type="dxa"/>
            <w:tcBorders>
              <w:left w:val="single" w:sz="4" w:space="0" w:color="auto"/>
              <w:right w:val="single" w:sz="4" w:space="0" w:color="auto"/>
            </w:tcBorders>
          </w:tcPr>
          <w:p w14:paraId="2CF506E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4F16841D" w14:textId="77777777" w:rsidR="00C16D64" w:rsidRPr="002C5414" w:rsidRDefault="00C16D64" w:rsidP="00C16D6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79" w:type="dxa"/>
            <w:tcBorders>
              <w:top w:val="single" w:sz="4" w:space="0" w:color="auto"/>
              <w:left w:val="single" w:sz="4" w:space="0" w:color="auto"/>
              <w:bottom w:val="single" w:sz="4" w:space="0" w:color="auto"/>
              <w:right w:val="single" w:sz="4" w:space="0" w:color="auto"/>
            </w:tcBorders>
            <w:vAlign w:val="center"/>
          </w:tcPr>
          <w:p w14:paraId="2DD72F3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33B334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aneks ne podaljšuje trajanja pogodbe ali poviša vrednosti</w:t>
            </w:r>
          </w:p>
        </w:tc>
      </w:tr>
      <w:tr w:rsidR="00C16D64" w:rsidRPr="00FE6B7C" w14:paraId="7C21625E" w14:textId="77777777" w:rsidTr="007E6D93">
        <w:tc>
          <w:tcPr>
            <w:tcW w:w="447" w:type="dxa"/>
            <w:tcBorders>
              <w:left w:val="single" w:sz="4" w:space="0" w:color="auto"/>
              <w:right w:val="single" w:sz="4" w:space="0" w:color="auto"/>
            </w:tcBorders>
          </w:tcPr>
          <w:p w14:paraId="77A8F366"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278E889E" w14:textId="77777777" w:rsidR="00C16D64" w:rsidRPr="002C5414" w:rsidRDefault="00C16D64" w:rsidP="00C16D6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221BDE75" w14:textId="77777777" w:rsidR="00C16D64" w:rsidRPr="002C5414" w:rsidRDefault="00C16D64" w:rsidP="00C16D64">
            <w:pPr>
              <w:rPr>
                <w:rFonts w:ascii="Arial" w:hAnsi="Arial" w:cs="Arial"/>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navesti datum objave na portalu JN)</w:t>
            </w:r>
          </w:p>
        </w:tc>
        <w:tc>
          <w:tcPr>
            <w:tcW w:w="2179" w:type="dxa"/>
            <w:tcBorders>
              <w:top w:val="single" w:sz="4" w:space="0" w:color="auto"/>
              <w:left w:val="single" w:sz="4" w:space="0" w:color="auto"/>
              <w:bottom w:val="single" w:sz="4" w:space="0" w:color="auto"/>
              <w:right w:val="single" w:sz="4" w:space="0" w:color="auto"/>
            </w:tcBorders>
            <w:vAlign w:val="center"/>
          </w:tcPr>
          <w:p w14:paraId="2231E5CE"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F49C542" w14:textId="77777777" w:rsidR="00C16D64" w:rsidRPr="002C5414" w:rsidRDefault="00C16D64" w:rsidP="00C16D64">
            <w:pPr>
              <w:rPr>
                <w:rFonts w:ascii="Arial" w:hAnsi="Arial" w:cs="Arial"/>
              </w:rPr>
            </w:pPr>
          </w:p>
        </w:tc>
      </w:tr>
      <w:tr w:rsidR="00C16D64" w:rsidRPr="00FE6B7C" w14:paraId="34AFEF47" w14:textId="77777777" w:rsidTr="007E6D93">
        <w:tc>
          <w:tcPr>
            <w:tcW w:w="447" w:type="dxa"/>
            <w:tcBorders>
              <w:left w:val="single" w:sz="4" w:space="0" w:color="auto"/>
              <w:right w:val="single" w:sz="4" w:space="0" w:color="auto"/>
            </w:tcBorders>
            <w:hideMark/>
          </w:tcPr>
          <w:p w14:paraId="27C7B7D8"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3E4B183" w14:textId="77777777" w:rsidR="00C16D64" w:rsidRPr="002C5414" w:rsidRDefault="00C16D64" w:rsidP="00C16D6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77AB27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91DBB86" w14:textId="77777777" w:rsidR="00C16D64" w:rsidRPr="002C5414" w:rsidRDefault="00C16D64" w:rsidP="00C16D64">
            <w:pPr>
              <w:jc w:val="center"/>
              <w:rPr>
                <w:rFonts w:ascii="Arial" w:hAnsi="Arial" w:cs="Arial"/>
              </w:rPr>
            </w:pPr>
          </w:p>
        </w:tc>
      </w:tr>
      <w:tr w:rsidR="00C16D64" w:rsidRPr="00FE6B7C" w14:paraId="26EBB177" w14:textId="77777777" w:rsidTr="007E6D93">
        <w:tc>
          <w:tcPr>
            <w:tcW w:w="447" w:type="dxa"/>
            <w:tcBorders>
              <w:left w:val="single" w:sz="4" w:space="0" w:color="auto"/>
              <w:bottom w:val="single" w:sz="4" w:space="0" w:color="auto"/>
              <w:right w:val="single" w:sz="4" w:space="0" w:color="auto"/>
            </w:tcBorders>
            <w:hideMark/>
          </w:tcPr>
          <w:p w14:paraId="5C7B4A56"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00DFB364" w14:textId="6C74AE82"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0F1B741" w14:textId="77777777" w:rsidR="00C16D64" w:rsidRPr="002C5414" w:rsidRDefault="00C16D64" w:rsidP="00C16D6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4100DBB" w14:textId="77777777" w:rsidR="00C16D64" w:rsidRPr="002C5414" w:rsidRDefault="00C16D64" w:rsidP="00C16D64">
            <w:pPr>
              <w:rPr>
                <w:rFonts w:ascii="Arial" w:hAnsi="Arial" w:cs="Arial"/>
              </w:rPr>
            </w:pPr>
          </w:p>
        </w:tc>
      </w:tr>
    </w:tbl>
    <w:p w14:paraId="3B03DB1A" w14:textId="77777777" w:rsidR="0047048A" w:rsidRPr="002C5414" w:rsidRDefault="0047048A" w:rsidP="0047048A">
      <w:pPr>
        <w:tabs>
          <w:tab w:val="left" w:pos="1094"/>
        </w:tabs>
        <w:rPr>
          <w:rFonts w:ascii="Arial" w:hAnsi="Arial" w:cs="Arial"/>
        </w:rPr>
      </w:pPr>
      <w:r w:rsidRPr="002C5414">
        <w:rPr>
          <w:rFonts w:ascii="Arial" w:hAnsi="Arial" w:cs="Arial"/>
        </w:rPr>
        <w:tab/>
      </w:r>
    </w:p>
    <w:p w14:paraId="1DF9491E"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45"/>
        <w:gridCol w:w="2381"/>
      </w:tblGrid>
      <w:tr w:rsidR="0047048A" w:rsidRPr="00FE6B7C" w14:paraId="09DB5EBD"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76C11C"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01F9C985" w14:textId="77777777" w:rsidTr="007E6D93">
        <w:tc>
          <w:tcPr>
            <w:tcW w:w="516" w:type="dxa"/>
            <w:tcBorders>
              <w:left w:val="single" w:sz="4" w:space="0" w:color="auto"/>
              <w:bottom w:val="single" w:sz="4" w:space="0" w:color="auto"/>
              <w:right w:val="single" w:sz="4" w:space="0" w:color="auto"/>
            </w:tcBorders>
            <w:hideMark/>
          </w:tcPr>
          <w:p w14:paraId="3FCE2D0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3A28AD5"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DB5020A"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themeColor="background1" w:themeShade="80"/>
              </w:rPr>
              <w:footnoteReference w:id="18"/>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19"/>
            </w:r>
          </w:p>
          <w:p w14:paraId="541C32B7" w14:textId="77777777" w:rsidR="0047048A" w:rsidRPr="002C5414" w:rsidRDefault="0047048A" w:rsidP="007E6D93">
            <w:pPr>
              <w:rPr>
                <w:rFonts w:ascii="Arial" w:hAnsi="Arial" w:cs="Arial"/>
              </w:rPr>
            </w:pPr>
          </w:p>
        </w:tc>
        <w:tc>
          <w:tcPr>
            <w:tcW w:w="2145" w:type="dxa"/>
            <w:tcBorders>
              <w:top w:val="single" w:sz="4" w:space="0" w:color="auto"/>
              <w:left w:val="single" w:sz="4" w:space="0" w:color="auto"/>
              <w:bottom w:val="single" w:sz="4" w:space="0" w:color="auto"/>
              <w:right w:val="single" w:sz="4" w:space="0" w:color="auto"/>
            </w:tcBorders>
            <w:vAlign w:val="center"/>
            <w:hideMark/>
          </w:tcPr>
          <w:p w14:paraId="58D284B3"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Pr="002C5414">
              <w:rPr>
                <w:rFonts w:ascii="Arial" w:hAnsi="Arial" w:cs="Arial"/>
              </w:rPr>
            </w:r>
            <w:r w:rsidRPr="002C541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381" w:type="dxa"/>
            <w:tcBorders>
              <w:top w:val="single" w:sz="4" w:space="0" w:color="auto"/>
              <w:left w:val="single" w:sz="4" w:space="0" w:color="auto"/>
              <w:bottom w:val="single" w:sz="4" w:space="0" w:color="auto"/>
              <w:right w:val="single" w:sz="4" w:space="0" w:color="auto"/>
            </w:tcBorders>
            <w:vAlign w:val="center"/>
          </w:tcPr>
          <w:p w14:paraId="1F39A849" w14:textId="77777777" w:rsidR="0047048A" w:rsidRPr="002C5414" w:rsidRDefault="0047048A" w:rsidP="007E6D93">
            <w:pPr>
              <w:rPr>
                <w:rFonts w:ascii="Arial" w:hAnsi="Arial" w:cs="Arial"/>
              </w:rPr>
            </w:pPr>
          </w:p>
        </w:tc>
      </w:tr>
    </w:tbl>
    <w:p w14:paraId="66B4B45A" w14:textId="77777777" w:rsidR="0047048A" w:rsidRPr="002C5414" w:rsidRDefault="0047048A" w:rsidP="0047048A">
      <w:pPr>
        <w:tabs>
          <w:tab w:val="left" w:pos="1094"/>
        </w:tabs>
        <w:rPr>
          <w:rFonts w:ascii="Arial" w:hAnsi="Arial" w:cs="Arial"/>
        </w:rPr>
      </w:pPr>
    </w:p>
    <w:p w14:paraId="3D77D403" w14:textId="77777777" w:rsidR="0047048A" w:rsidRPr="002C5414" w:rsidRDefault="0047048A" w:rsidP="0047048A">
      <w:pPr>
        <w:tabs>
          <w:tab w:val="left" w:pos="1094"/>
        </w:tabs>
        <w:rPr>
          <w:rFonts w:ascii="Arial" w:hAnsi="Arial" w:cs="Arial"/>
        </w:rPr>
      </w:pPr>
    </w:p>
    <w:p w14:paraId="390D5679"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DF569A6"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FBB4290"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5372006B"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2AE2EF41" w14:textId="77777777" w:rsidR="0047048A" w:rsidRPr="002C5414" w:rsidRDefault="0047048A" w:rsidP="007E6D93">
            <w:pPr>
              <w:rPr>
                <w:rFonts w:ascii="Arial" w:hAnsi="Arial" w:cs="Arial"/>
                <w:bCs/>
              </w:rPr>
            </w:pPr>
          </w:p>
          <w:p w14:paraId="5F01644E" w14:textId="77777777" w:rsidR="0047048A" w:rsidRPr="002C5414" w:rsidRDefault="0047048A" w:rsidP="007E6D93">
            <w:pPr>
              <w:rPr>
                <w:rFonts w:ascii="Arial" w:hAnsi="Arial" w:cs="Arial"/>
                <w:bCs/>
              </w:rPr>
            </w:pPr>
          </w:p>
        </w:tc>
      </w:tr>
    </w:tbl>
    <w:p w14:paraId="5786DAEB"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239F4C3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1600C7"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628BB1E" w14:textId="40D4ED11" w:rsidR="0047048A" w:rsidRPr="002C5414" w:rsidRDefault="00642658"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3AFF167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13C6793" w14:textId="25AD8FA2"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5E3AB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AB8A2F8"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670D6523"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EDD95E"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850EA4C" w14:textId="77777777" w:rsidR="0047048A" w:rsidRPr="002C5414" w:rsidRDefault="0047048A" w:rsidP="0047048A">
      <w:pPr>
        <w:rPr>
          <w:rFonts w:ascii="Arial" w:hAnsi="Arial" w:cs="Arial"/>
        </w:rPr>
      </w:pPr>
    </w:p>
    <w:p w14:paraId="44F64C1B" w14:textId="4E01AA21" w:rsidR="00C33AE0" w:rsidRPr="002C5414" w:rsidRDefault="00C33AE0" w:rsidP="00E35BC1">
      <w:pPr>
        <w:pStyle w:val="KLstrosek2"/>
        <w:numPr>
          <w:ilvl w:val="0"/>
          <w:numId w:val="0"/>
        </w:numPr>
        <w:rPr>
          <w:rFonts w:ascii="Arial" w:hAnsi="Arial" w:cs="Arial"/>
        </w:rPr>
      </w:pPr>
    </w:p>
    <w:sectPr w:rsidR="00C33AE0" w:rsidRPr="002C5414" w:rsidSect="007E6D9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74EF9" w14:textId="77777777" w:rsidR="00A80E84" w:rsidRDefault="00A80E8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D2048" w14:textId="77777777" w:rsidR="00A80E84" w:rsidRDefault="00A80E8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1B433" w14:textId="77777777" w:rsidR="00A80E84" w:rsidRDefault="00A80E8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199F3DAF" w14:textId="7EE5567D" w:rsidR="00D64B5B" w:rsidRPr="00352C72" w:rsidRDefault="00B47954" w:rsidP="00D64B5B">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w:t>
      </w:r>
      <w:r w:rsidR="00D64B5B" w:rsidRPr="00352C72">
        <w:rPr>
          <w:rFonts w:ascii="Arial" w:hAnsi="Arial" w:cs="Arial"/>
          <w:sz w:val="16"/>
          <w:szCs w:val="16"/>
        </w:rPr>
        <w:t>Ur. l. RS, št. 91/15, 14/18, 121/21, 10/22 74/22 100/22 in 28/23, v nadaljevanju: ZJN-3d</w:t>
      </w:r>
      <w:r w:rsidRPr="00352C72">
        <w:rPr>
          <w:rFonts w:ascii="Arial" w:hAnsi="Arial" w:cs="Arial"/>
          <w:sz w:val="16"/>
          <w:szCs w:val="16"/>
        </w:rPr>
        <w:t xml:space="preserve">), dostopen na: </w:t>
      </w:r>
      <w:r w:rsidR="00D64B5B" w:rsidRPr="00352C72">
        <w:rPr>
          <w:rFonts w:ascii="Arial" w:hAnsi="Arial" w:cs="Arial"/>
          <w:sz w:val="16"/>
          <w:szCs w:val="16"/>
        </w:rPr>
        <w:t>http://www.pisrs.si/Pis.web/pregledPredpisa?id=ZAKO8636</w:t>
      </w:r>
    </w:p>
    <w:p w14:paraId="48605E52" w14:textId="0D0E3500" w:rsidR="00B47954" w:rsidRPr="00352C72" w:rsidRDefault="00B47954" w:rsidP="0047048A">
      <w:pPr>
        <w:pStyle w:val="Sprotnaopomba-besedilo"/>
        <w:ind w:left="-426" w:right="-142"/>
        <w:rPr>
          <w:rFonts w:ascii="Arial" w:hAnsi="Arial" w:cs="Arial"/>
          <w:sz w:val="16"/>
          <w:szCs w:val="16"/>
        </w:rPr>
      </w:pPr>
    </w:p>
  </w:footnote>
  <w:footnote w:id="2">
    <w:p w14:paraId="608125CE" w14:textId="77777777" w:rsidR="00487E5E" w:rsidRPr="00352C72" w:rsidRDefault="00487E5E" w:rsidP="00487E5E">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3">
    <w:p w14:paraId="6F14DD51" w14:textId="77777777" w:rsidR="00B47954" w:rsidRPr="00352C72" w:rsidDel="003E3636" w:rsidRDefault="00B47954" w:rsidP="00923AD9">
      <w:pPr>
        <w:pStyle w:val="Sprotnaopomba-besedilo"/>
        <w:rPr>
          <w:del w:id="7"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4">
    <w:p w14:paraId="4E32EE2C" w14:textId="77777777" w:rsidR="003B3709" w:rsidRPr="00352C72" w:rsidRDefault="003B3709" w:rsidP="003B3709">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5">
    <w:p w14:paraId="49EF0B8D" w14:textId="77777777" w:rsidR="00B47954" w:rsidRPr="00352C72" w:rsidDel="003E3636" w:rsidRDefault="00B47954" w:rsidP="00923AD9">
      <w:pPr>
        <w:pStyle w:val="Sprotnaopomba-besedilo"/>
        <w:rPr>
          <w:del w:id="8"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6">
    <w:p w14:paraId="729AF7D0" w14:textId="4DA987C5" w:rsidR="00B47954" w:rsidRPr="00352C72" w:rsidRDefault="00323DBE" w:rsidP="0047048A">
      <w:pPr>
        <w:pStyle w:val="Sprotnaopomba-besedilo"/>
        <w:ind w:left="-284" w:hanging="142"/>
        <w:rPr>
          <w:rFonts w:ascii="Arial" w:hAnsi="Arial" w:cs="Arial"/>
          <w:sz w:val="16"/>
          <w:szCs w:val="16"/>
        </w:rPr>
      </w:pPr>
      <w:r w:rsidRPr="00352C72">
        <w:rPr>
          <w:rFonts w:ascii="Arial" w:hAnsi="Arial" w:cs="Arial"/>
          <w:sz w:val="16"/>
          <w:szCs w:val="16"/>
        </w:rPr>
        <w:t xml:space="preserve">        </w:t>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Kadar Evropska komisija sprejme spremembe mejnih vrednosti za objavo v Ur. l. EU, jih je treba upoštevati (kot določa 3. odst. 22. čl. ZJN-3)</w:t>
      </w:r>
    </w:p>
  </w:footnote>
  <w:footnote w:id="7">
    <w:p w14:paraId="3E21CD5D"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8">
    <w:p w14:paraId="31D04AB8" w14:textId="3F33F558" w:rsidR="00B47954" w:rsidRPr="00352C72" w:rsidRDefault="00B47954" w:rsidP="0047048A">
      <w:pPr>
        <w:pStyle w:val="Sprotnaopomba-besedilo"/>
        <w:ind w:left="-426" w:right="-142"/>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w:t>
      </w:r>
      <w:r w:rsidR="00D64B5B" w:rsidRPr="00352C72">
        <w:rPr>
          <w:rFonts w:ascii="Arial" w:hAnsi="Arial" w:cs="Arial"/>
          <w:sz w:val="16"/>
          <w:szCs w:val="16"/>
        </w:rPr>
        <w:t>,</w:t>
      </w:r>
      <w:r w:rsidRPr="00352C72">
        <w:rPr>
          <w:rFonts w:ascii="Arial" w:hAnsi="Arial" w:cs="Arial"/>
          <w:sz w:val="16"/>
          <w:szCs w:val="16"/>
        </w:rPr>
        <w:t xml:space="preserve">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9">
    <w:p w14:paraId="1ECF37D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10">
    <w:p w14:paraId="515D5EA0" w14:textId="77777777" w:rsidR="00B47954" w:rsidRPr="004C3253"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11">
    <w:p w14:paraId="58EA640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492C9A8D" w14:textId="70D5E621"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12">
    <w:p w14:paraId="517BA23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D86FB2" w:rsidRPr="00352C72">
        <w:rPr>
          <w:rFonts w:ascii="Arial" w:hAnsi="Arial" w:cs="Arial"/>
          <w:sz w:val="16"/>
          <w:szCs w:val="16"/>
        </w:rPr>
        <w:t>, 64/17 in 121/21)</w:t>
      </w:r>
      <w:r w:rsidRPr="00352C72">
        <w:rPr>
          <w:rFonts w:ascii="Arial" w:hAnsi="Arial" w:cs="Arial"/>
          <w:sz w:val="16"/>
          <w:szCs w:val="16"/>
        </w:rPr>
        <w:t xml:space="preserve"> s spremembami), dostopen na:</w:t>
      </w:r>
    </w:p>
    <w:p w14:paraId="4F31F83A" w14:textId="68BDB953" w:rsidR="00B47954" w:rsidRPr="004C3253" w:rsidRDefault="00B47954" w:rsidP="0047048A">
      <w:pPr>
        <w:pStyle w:val="Sprotnaopomba-besedilo"/>
        <w:ind w:left="-426" w:right="-433"/>
        <w:rPr>
          <w:sz w:val="16"/>
          <w:szCs w:val="16"/>
        </w:rPr>
      </w:pPr>
      <w:r w:rsidRPr="00352C72">
        <w:rPr>
          <w:rFonts w:ascii="Arial" w:hAnsi="Arial" w:cs="Arial"/>
          <w:sz w:val="16"/>
          <w:szCs w:val="16"/>
        </w:rPr>
        <w:t>http://www.pisrs.si/Pis.web/pregledPredpisa?id=URED7202</w:t>
      </w:r>
    </w:p>
  </w:footnote>
  <w:footnote w:id="13">
    <w:p w14:paraId="6D92CEF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Dokument dostopen na</w:t>
      </w:r>
      <w:r w:rsidR="00352C72">
        <w:rPr>
          <w:rFonts w:ascii="Arial" w:hAnsi="Arial" w:cs="Arial"/>
          <w:sz w:val="16"/>
          <w:szCs w:val="16"/>
        </w:rPr>
        <w:t>:</w:t>
      </w:r>
    </w:p>
    <w:p w14:paraId="4B0C9D37" w14:textId="6A2A232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14">
    <w:p w14:paraId="3DF8202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informativnem seznamu naročnikov in obveznih informacijah v obvestilih za postopek naročila male vrednosti (Ur. l. RS, št. 37/2016), dostopen na: http://www.pisrs.si/Pis.web/pregledPredpisa?id=URED7199</w:t>
      </w:r>
    </w:p>
  </w:footnote>
  <w:footnote w:id="15">
    <w:p w14:paraId="5674CD18" w14:textId="77777777" w:rsidR="00FB2649" w:rsidRPr="007053D5" w:rsidRDefault="00FB2649" w:rsidP="00FB2649">
      <w:pPr>
        <w:pStyle w:val="Sprotnaopomba-besedilo"/>
        <w:ind w:left="-284" w:right="-284" w:hanging="142"/>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 http://pisrs.si/Pis.web/pregledPredpisa?id=ZAKO5523</w:t>
      </w:r>
    </w:p>
  </w:footnote>
  <w:footnote w:id="16">
    <w:p w14:paraId="06FD6F6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integriteti in preprečevanju korupcije - </w:t>
      </w:r>
      <w:proofErr w:type="spellStart"/>
      <w:r w:rsidRPr="00352C72">
        <w:rPr>
          <w:rFonts w:ascii="Arial" w:hAnsi="Arial" w:cs="Arial"/>
          <w:sz w:val="16"/>
          <w:szCs w:val="16"/>
        </w:rPr>
        <w:t>ZIntPK</w:t>
      </w:r>
      <w:proofErr w:type="spellEnd"/>
      <w:r w:rsidRPr="00352C72">
        <w:rPr>
          <w:rFonts w:ascii="Arial" w:hAnsi="Arial" w:cs="Arial"/>
          <w:sz w:val="16"/>
          <w:szCs w:val="16"/>
        </w:rPr>
        <w:t xml:space="preserve"> (Ur. l. RS, št. 69/2011 – UPB2</w:t>
      </w:r>
      <w:r w:rsidR="00197554"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72F60B1F" w14:textId="46A6C5C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17">
    <w:p w14:paraId="6C76BA57"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45223080" w14:textId="77777777" w:rsid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6415A2BD" w14:textId="66F44C5B" w:rsidR="00B47954" w:rsidRPr="004C3253" w:rsidRDefault="00B47954" w:rsidP="0047048A">
      <w:pPr>
        <w:pStyle w:val="Sprotnaopomba-besedilo"/>
        <w:ind w:left="-426" w:right="-433"/>
        <w:rPr>
          <w:sz w:val="16"/>
          <w:szCs w:val="16"/>
        </w:rPr>
      </w:pPr>
      <w:r w:rsidRPr="00352C72">
        <w:rPr>
          <w:rFonts w:ascii="Arial" w:hAnsi="Arial" w:cs="Arial"/>
          <w:sz w:val="16"/>
          <w:szCs w:val="16"/>
        </w:rPr>
        <w:t>http://curia.europa.eu/juris/document/document.jsf?text=&amp;docid=45714&amp;pageIndex=0&amp;doclang=EN&amp;mode=lst&amp;dir=&amp;occ=first&amp;part= 1&amp;cid=876578</w:t>
      </w:r>
      <w:r w:rsidRPr="004C3253">
        <w:rPr>
          <w:sz w:val="16"/>
          <w:szCs w:val="16"/>
        </w:rPr>
        <w:t xml:space="preserve"> </w:t>
      </w:r>
    </w:p>
  </w:footnote>
  <w:footnote w:id="18">
    <w:p w14:paraId="1489CAE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352C72">
        <w:rPr>
          <w:rFonts w:ascii="Arial" w:hAnsi="Arial" w:cs="Arial"/>
          <w:sz w:val="16"/>
          <w:szCs w:val="16"/>
        </w:rPr>
        <w:t>final</w:t>
      </w:r>
      <w:proofErr w:type="spellEnd"/>
      <w:r w:rsidRPr="00352C72">
        <w:rPr>
          <w:rFonts w:ascii="Arial" w:hAnsi="Arial" w:cs="Arial"/>
          <w:sz w:val="16"/>
          <w:szCs w:val="16"/>
        </w:rPr>
        <w:t>), dostopno na:</w:t>
      </w:r>
    </w:p>
    <w:p w14:paraId="2D111DE1" w14:textId="10C2998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19">
    <w:p w14:paraId="4F9B7B15" w14:textId="77777777" w:rsidR="00352C72" w:rsidRDefault="00B47954" w:rsidP="0047048A">
      <w:pPr>
        <w:pStyle w:val="Sprotnaopomba-besedilo"/>
        <w:ind w:left="-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04B405D3" w14:textId="770D2D9B" w:rsidR="00B47954" w:rsidRPr="004C3253" w:rsidRDefault="00B47954" w:rsidP="0047048A">
      <w:pPr>
        <w:pStyle w:val="Sprotnaopomba-besedilo"/>
        <w:ind w:left="-426"/>
      </w:pPr>
      <w:r w:rsidRPr="00352C72">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F1EF9" w14:textId="77777777" w:rsidR="00A80E84" w:rsidRDefault="00A80E8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B54F6" w14:textId="77777777" w:rsidR="00A80E84" w:rsidRPr="00445630" w:rsidRDefault="00A80E84" w:rsidP="00A80E84">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3A374758" wp14:editId="75B8DD0C">
          <wp:simplePos x="0" y="0"/>
          <wp:positionH relativeFrom="column">
            <wp:posOffset>-137795</wp:posOffset>
          </wp:positionH>
          <wp:positionV relativeFrom="paragraph">
            <wp:posOffset>10795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50050CA5" wp14:editId="6CC2F65F">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0E7291F3" wp14:editId="5C55DF6F">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3AF18D3B" w14:textId="77777777" w:rsidR="00A80E84" w:rsidRDefault="00A80E84">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jan Marzidovšek">
    <w15:presenceInfo w15:providerId="AD" w15:userId="S::Bojan.Marzidovsek@gov.si::d5715af8-62d3-49ff-84f3-51bea826aa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539C"/>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5FDF"/>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57"/>
    <w:rsid w:val="006415DA"/>
    <w:rsid w:val="00642658"/>
    <w:rsid w:val="00642912"/>
    <w:rsid w:val="006444A4"/>
    <w:rsid w:val="006461BD"/>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0E84"/>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0B7B"/>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4594"/>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5BC1"/>
    <w:rsid w:val="00E36E72"/>
    <w:rsid w:val="00E37B52"/>
    <w:rsid w:val="00E413BA"/>
    <w:rsid w:val="00E45CDE"/>
    <w:rsid w:val="00E46B2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C68E6"/>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3" Type="http://schemas.openxmlformats.org/officeDocument/2006/relationships/hyperlink" Target="http://www.uradni-list.si/1/objava.jsp?sop=2020-01-3096" TargetMode="External"/><Relationship Id="rId7" Type="http://schemas.openxmlformats.org/officeDocument/2006/relationships/hyperlink" Target="http://www.uradni-list.si/1/objava.jsp?sop=2020-01-2610" TargetMode="External"/><Relationship Id="rId2" Type="http://schemas.openxmlformats.org/officeDocument/2006/relationships/hyperlink" Target="http://www.uradni-list.si/1/objava.jsp?sop=2020-01-2610"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5" Type="http://schemas.openxmlformats.org/officeDocument/2006/relationships/hyperlink" Target="http://www.uradni-list.si/1/objava.jsp?sop=2021-01-4283" TargetMode="External"/><Relationship Id="rId10" Type="http://schemas.openxmlformats.org/officeDocument/2006/relationships/hyperlink" Target="http://www.uradni-list.si/1/objava.jsp?sop=2021-01-4283"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6194</Words>
  <Characters>35306</Characters>
  <Application>Microsoft Office Word</Application>
  <DocSecurity>0</DocSecurity>
  <Lines>294</Lines>
  <Paragraphs>82</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3</cp:revision>
  <cp:lastPrinted>2023-10-20T11:43:00Z</cp:lastPrinted>
  <dcterms:created xsi:type="dcterms:W3CDTF">2025-10-08T09:43:00Z</dcterms:created>
  <dcterms:modified xsi:type="dcterms:W3CDTF">2025-10-08T09:43:00Z</dcterms:modified>
</cp:coreProperties>
</file>